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BDF18" w14:textId="6BF362BA" w:rsidR="009A0747" w:rsidRPr="00800649" w:rsidRDefault="00657B45" w:rsidP="00583D4E">
      <w:pPr>
        <w:autoSpaceDE w:val="0"/>
        <w:autoSpaceDN w:val="0"/>
        <w:adjustRightInd w:val="0"/>
        <w:jc w:val="right"/>
        <w:rPr>
          <w:szCs w:val="24"/>
        </w:rPr>
      </w:pPr>
      <w:r w:rsidRPr="00800649">
        <w:rPr>
          <w:szCs w:val="24"/>
        </w:rPr>
        <w:t>EELNÕU</w:t>
      </w:r>
    </w:p>
    <w:p w14:paraId="6EE47DDE" w14:textId="275A2898" w:rsidR="00E80D0C" w:rsidRDefault="00AE5AD3" w:rsidP="008742DC">
      <w:pPr>
        <w:autoSpaceDE w:val="0"/>
        <w:autoSpaceDN w:val="0"/>
        <w:adjustRightInd w:val="0"/>
        <w:jc w:val="right"/>
        <w:rPr>
          <w:szCs w:val="24"/>
        </w:rPr>
      </w:pPr>
      <w:r>
        <w:rPr>
          <w:szCs w:val="24"/>
        </w:rPr>
        <w:t>1</w:t>
      </w:r>
      <w:r w:rsidR="003953EF">
        <w:rPr>
          <w:szCs w:val="24"/>
        </w:rPr>
        <w:t>2</w:t>
      </w:r>
      <w:r w:rsidR="00F736B2" w:rsidRPr="00800649">
        <w:rPr>
          <w:szCs w:val="24"/>
        </w:rPr>
        <w:t>.0</w:t>
      </w:r>
      <w:r w:rsidR="00C36AFC">
        <w:rPr>
          <w:szCs w:val="24"/>
        </w:rPr>
        <w:t>7</w:t>
      </w:r>
      <w:r w:rsidR="00F736B2" w:rsidRPr="00800649">
        <w:rPr>
          <w:szCs w:val="24"/>
        </w:rPr>
        <w:t>.2024</w:t>
      </w:r>
    </w:p>
    <w:p w14:paraId="097A0807" w14:textId="77777777" w:rsidR="008742DC" w:rsidRPr="00800649" w:rsidRDefault="008742DC" w:rsidP="008742DC">
      <w:pPr>
        <w:autoSpaceDE w:val="0"/>
        <w:autoSpaceDN w:val="0"/>
        <w:adjustRightInd w:val="0"/>
        <w:jc w:val="right"/>
        <w:rPr>
          <w:szCs w:val="24"/>
        </w:rPr>
      </w:pPr>
    </w:p>
    <w:p w14:paraId="5CFBDF1B" w14:textId="282ECD59" w:rsidR="00631C95" w:rsidRPr="00157F43" w:rsidRDefault="00FE5C2A" w:rsidP="002A0C5A">
      <w:pPr>
        <w:autoSpaceDE w:val="0"/>
        <w:autoSpaceDN w:val="0"/>
        <w:adjustRightInd w:val="0"/>
        <w:jc w:val="center"/>
        <w:rPr>
          <w:b/>
          <w:sz w:val="32"/>
          <w:szCs w:val="32"/>
        </w:rPr>
      </w:pPr>
      <w:r w:rsidRPr="00157F43">
        <w:rPr>
          <w:b/>
          <w:sz w:val="32"/>
          <w:szCs w:val="32"/>
        </w:rPr>
        <w:t>R</w:t>
      </w:r>
      <w:r w:rsidR="000A012A" w:rsidRPr="00157F43">
        <w:rPr>
          <w:b/>
          <w:sz w:val="32"/>
          <w:szCs w:val="32"/>
        </w:rPr>
        <w:t>avimiseaduse</w:t>
      </w:r>
      <w:r w:rsidR="001D68AC" w:rsidRPr="00157F43">
        <w:rPr>
          <w:b/>
          <w:sz w:val="32"/>
          <w:szCs w:val="32"/>
        </w:rPr>
        <w:t xml:space="preserve"> </w:t>
      </w:r>
      <w:r w:rsidR="000A012A" w:rsidRPr="00157F43">
        <w:rPr>
          <w:b/>
          <w:sz w:val="32"/>
          <w:szCs w:val="32"/>
        </w:rPr>
        <w:t>muutmise seadus</w:t>
      </w:r>
      <w:r w:rsidR="007572F7" w:rsidRPr="00157F43">
        <w:rPr>
          <w:b/>
          <w:sz w:val="32"/>
          <w:szCs w:val="32"/>
        </w:rPr>
        <w:t xml:space="preserve"> (haiglaerand)</w:t>
      </w:r>
    </w:p>
    <w:p w14:paraId="5CFBDF1C" w14:textId="77777777" w:rsidR="009956FF" w:rsidRPr="00800649" w:rsidRDefault="009956FF" w:rsidP="00A719D9">
      <w:pPr>
        <w:jc w:val="both"/>
        <w:rPr>
          <w:b/>
          <w:szCs w:val="24"/>
        </w:rPr>
      </w:pPr>
    </w:p>
    <w:p w14:paraId="10DBCA75" w14:textId="07E3D872" w:rsidR="00407FD0" w:rsidRPr="00800649" w:rsidRDefault="00657B45" w:rsidP="00A719D9">
      <w:pPr>
        <w:jc w:val="both"/>
        <w:rPr>
          <w:szCs w:val="24"/>
        </w:rPr>
      </w:pPr>
      <w:r w:rsidRPr="00F668D1">
        <w:rPr>
          <w:szCs w:val="24"/>
        </w:rPr>
        <w:t>Ravimiseaduses</w:t>
      </w:r>
      <w:r w:rsidRPr="00800649">
        <w:rPr>
          <w:b/>
          <w:bCs/>
          <w:szCs w:val="24"/>
        </w:rPr>
        <w:t xml:space="preserve"> </w:t>
      </w:r>
      <w:r w:rsidRPr="00800649">
        <w:rPr>
          <w:szCs w:val="24"/>
        </w:rPr>
        <w:t>tehakse järgmised muudatused:</w:t>
      </w:r>
    </w:p>
    <w:p w14:paraId="5CFBDF28" w14:textId="77777777" w:rsidR="00C742BB" w:rsidRPr="00800649" w:rsidRDefault="00C742BB" w:rsidP="00A719D9">
      <w:pPr>
        <w:jc w:val="both"/>
        <w:rPr>
          <w:szCs w:val="24"/>
        </w:rPr>
      </w:pPr>
    </w:p>
    <w:p w14:paraId="5CFBDF29" w14:textId="07E53520" w:rsidR="002D528A" w:rsidRPr="00800649" w:rsidRDefault="0038672E" w:rsidP="00AF22E8">
      <w:pPr>
        <w:jc w:val="both"/>
        <w:rPr>
          <w:bCs/>
          <w:szCs w:val="24"/>
        </w:rPr>
      </w:pPr>
      <w:r w:rsidRPr="00800649">
        <w:rPr>
          <w:b/>
          <w:bCs/>
          <w:szCs w:val="24"/>
        </w:rPr>
        <w:t>1</w:t>
      </w:r>
      <w:r w:rsidR="002D528A" w:rsidRPr="00800649">
        <w:rPr>
          <w:b/>
          <w:bCs/>
          <w:szCs w:val="24"/>
        </w:rPr>
        <w:t xml:space="preserve">) </w:t>
      </w:r>
      <w:r w:rsidR="00BA05B5" w:rsidRPr="00800649">
        <w:rPr>
          <w:bCs/>
          <w:szCs w:val="24"/>
        </w:rPr>
        <w:t>paragrahvi 1</w:t>
      </w:r>
      <w:r w:rsidR="007269E0" w:rsidRPr="00800649">
        <w:rPr>
          <w:bCs/>
          <w:szCs w:val="24"/>
        </w:rPr>
        <w:t>6</w:t>
      </w:r>
      <w:r w:rsidR="007269E0" w:rsidRPr="00800649">
        <w:rPr>
          <w:bCs/>
          <w:szCs w:val="24"/>
          <w:vertAlign w:val="superscript"/>
        </w:rPr>
        <w:t>1</w:t>
      </w:r>
      <w:r w:rsidR="00BA05B5" w:rsidRPr="00800649">
        <w:rPr>
          <w:bCs/>
          <w:szCs w:val="24"/>
        </w:rPr>
        <w:t xml:space="preserve"> punkt</w:t>
      </w:r>
      <w:r w:rsidR="006D5DFB" w:rsidRPr="00800649">
        <w:rPr>
          <w:bCs/>
          <w:szCs w:val="24"/>
        </w:rPr>
        <w:t>id</w:t>
      </w:r>
      <w:r w:rsidR="002D528A" w:rsidRPr="00800649">
        <w:rPr>
          <w:bCs/>
          <w:szCs w:val="24"/>
        </w:rPr>
        <w:t xml:space="preserve"> </w:t>
      </w:r>
      <w:r w:rsidR="007269E0" w:rsidRPr="00800649">
        <w:rPr>
          <w:bCs/>
          <w:szCs w:val="24"/>
        </w:rPr>
        <w:t>1 ja 2</w:t>
      </w:r>
      <w:r w:rsidR="002D528A" w:rsidRPr="00800649">
        <w:rPr>
          <w:bCs/>
          <w:szCs w:val="24"/>
        </w:rPr>
        <w:t xml:space="preserve"> muudetakse ja sõnastatakse järgmiselt:</w:t>
      </w:r>
    </w:p>
    <w:p w14:paraId="5CFBDF2A" w14:textId="77777777" w:rsidR="00A85D55" w:rsidRPr="00800649" w:rsidRDefault="00A85D55" w:rsidP="00AF22E8">
      <w:pPr>
        <w:jc w:val="both"/>
        <w:rPr>
          <w:bCs/>
          <w:szCs w:val="24"/>
        </w:rPr>
      </w:pPr>
    </w:p>
    <w:p w14:paraId="3E04A6D2" w14:textId="4B5E9C9F" w:rsidR="007269E0" w:rsidRPr="00800649" w:rsidRDefault="0043381D" w:rsidP="00AF22E8">
      <w:pPr>
        <w:jc w:val="both"/>
        <w:rPr>
          <w:bCs/>
          <w:szCs w:val="24"/>
        </w:rPr>
      </w:pPr>
      <w:bookmarkStart w:id="0" w:name="_Hlk142317684"/>
      <w:r w:rsidRPr="00800649">
        <w:rPr>
          <w:bCs/>
          <w:szCs w:val="24"/>
        </w:rPr>
        <w:t>„</w:t>
      </w:r>
      <w:r w:rsidR="007269E0" w:rsidRPr="00800649">
        <w:rPr>
          <w:bCs/>
          <w:szCs w:val="24"/>
        </w:rPr>
        <w:t>1</w:t>
      </w:r>
      <w:r w:rsidRPr="00800649">
        <w:rPr>
          <w:bCs/>
          <w:szCs w:val="24"/>
        </w:rPr>
        <w:t xml:space="preserve">) </w:t>
      </w:r>
      <w:bookmarkStart w:id="1" w:name="_Hlk164868069"/>
      <w:commentRangeStart w:id="2"/>
      <w:del w:id="3" w:author="Mari Koik" w:date="2024-08-09T10:55:00Z">
        <w:r w:rsidR="007269E0" w:rsidRPr="00800649" w:rsidDel="00176BF5">
          <w:rPr>
            <w:szCs w:val="24"/>
          </w:rPr>
          <w:delText xml:space="preserve">müügiloaga </w:delText>
        </w:r>
      </w:del>
      <w:commentRangeEnd w:id="2"/>
      <w:r w:rsidR="00176BF5">
        <w:rPr>
          <w:rStyle w:val="Kommentaariviide"/>
        </w:rPr>
        <w:commentReference w:id="2"/>
      </w:r>
      <w:r w:rsidR="007269E0" w:rsidRPr="00800649">
        <w:rPr>
          <w:szCs w:val="24"/>
        </w:rPr>
        <w:t xml:space="preserve">sarnane uudne </w:t>
      </w:r>
      <w:ins w:id="4" w:author="Mari Koik" w:date="2024-08-09T10:55:00Z">
        <w:r w:rsidR="00176BF5" w:rsidRPr="00176BF5">
          <w:rPr>
            <w:szCs w:val="24"/>
          </w:rPr>
          <w:t xml:space="preserve">müügiloaga </w:t>
        </w:r>
      </w:ins>
      <w:r w:rsidR="007269E0" w:rsidRPr="00800649">
        <w:rPr>
          <w:szCs w:val="24"/>
        </w:rPr>
        <w:t xml:space="preserve">ravim </w:t>
      </w:r>
      <w:bookmarkEnd w:id="1"/>
      <w:r w:rsidR="007269E0" w:rsidRPr="00800649">
        <w:rPr>
          <w:szCs w:val="24"/>
        </w:rPr>
        <w:t>puudub või ei ole Eestis patsientidele piisavalt kättesaadav</w:t>
      </w:r>
      <w:r w:rsidRPr="00800649">
        <w:rPr>
          <w:bCs/>
          <w:szCs w:val="24"/>
        </w:rPr>
        <w:t>;</w:t>
      </w:r>
    </w:p>
    <w:p w14:paraId="54FD624D" w14:textId="4D849133" w:rsidR="0043381D" w:rsidRPr="00800649" w:rsidRDefault="0064520C" w:rsidP="00AF22E8">
      <w:pPr>
        <w:jc w:val="both"/>
        <w:rPr>
          <w:bCs/>
          <w:szCs w:val="24"/>
        </w:rPr>
      </w:pPr>
      <w:r w:rsidRPr="00800649">
        <w:rPr>
          <w:bCs/>
          <w:szCs w:val="24"/>
        </w:rPr>
        <w:t xml:space="preserve">2) </w:t>
      </w:r>
      <w:r w:rsidRPr="00800649">
        <w:rPr>
          <w:szCs w:val="24"/>
        </w:rPr>
        <w:t>sarnase uudse ravimi kliiniline uuring Eestis puudub või patsienti ei saa kaasata uuringusse</w:t>
      </w:r>
      <w:r w:rsidR="009B4189" w:rsidRPr="00800649">
        <w:rPr>
          <w:szCs w:val="24"/>
        </w:rPr>
        <w:t>;“</w:t>
      </w:r>
      <w:r w:rsidR="0043381D" w:rsidRPr="00800649">
        <w:rPr>
          <w:bCs/>
          <w:szCs w:val="24"/>
        </w:rPr>
        <w:t>;</w:t>
      </w:r>
    </w:p>
    <w:bookmarkEnd w:id="0"/>
    <w:p w14:paraId="5CFBDF2C" w14:textId="77777777" w:rsidR="002D528A" w:rsidRPr="00800649" w:rsidRDefault="002D528A" w:rsidP="00AF22E8">
      <w:pPr>
        <w:jc w:val="both"/>
        <w:rPr>
          <w:b/>
          <w:bCs/>
          <w:szCs w:val="24"/>
        </w:rPr>
      </w:pPr>
    </w:p>
    <w:p w14:paraId="22665F0D" w14:textId="0174137C" w:rsidR="00864821" w:rsidRPr="00800649" w:rsidRDefault="0038672E" w:rsidP="00AF22E8">
      <w:pPr>
        <w:jc w:val="both"/>
        <w:rPr>
          <w:bCs/>
          <w:szCs w:val="24"/>
          <w:highlight w:val="yellow"/>
        </w:rPr>
      </w:pPr>
      <w:r w:rsidRPr="00800649">
        <w:rPr>
          <w:b/>
          <w:bCs/>
          <w:szCs w:val="24"/>
        </w:rPr>
        <w:t>2</w:t>
      </w:r>
      <w:r w:rsidR="00597947" w:rsidRPr="00800649">
        <w:rPr>
          <w:b/>
          <w:bCs/>
          <w:szCs w:val="24"/>
        </w:rPr>
        <w:t>)</w:t>
      </w:r>
      <w:r w:rsidR="00597947" w:rsidRPr="00800649">
        <w:rPr>
          <w:szCs w:val="24"/>
        </w:rPr>
        <w:t xml:space="preserve"> </w:t>
      </w:r>
      <w:r w:rsidR="005856DC" w:rsidRPr="00800649">
        <w:rPr>
          <w:bCs/>
          <w:szCs w:val="24"/>
        </w:rPr>
        <w:t>paragrahvi 1</w:t>
      </w:r>
      <w:r w:rsidR="00737DB6" w:rsidRPr="00800649">
        <w:rPr>
          <w:bCs/>
          <w:szCs w:val="24"/>
        </w:rPr>
        <w:t>6</w:t>
      </w:r>
      <w:r w:rsidR="005856DC" w:rsidRPr="00800649">
        <w:rPr>
          <w:bCs/>
          <w:szCs w:val="24"/>
          <w:vertAlign w:val="superscript"/>
        </w:rPr>
        <w:t>1</w:t>
      </w:r>
      <w:r w:rsidR="00A02A84" w:rsidRPr="00800649">
        <w:rPr>
          <w:bCs/>
          <w:szCs w:val="24"/>
        </w:rPr>
        <w:t xml:space="preserve"> </w:t>
      </w:r>
      <w:r w:rsidR="00737DB6" w:rsidRPr="00800649">
        <w:rPr>
          <w:bCs/>
          <w:szCs w:val="24"/>
        </w:rPr>
        <w:t>punkt 3 tunnistatakse kehtetuks</w:t>
      </w:r>
      <w:r w:rsidR="00BC3920" w:rsidRPr="00800649">
        <w:rPr>
          <w:bCs/>
          <w:szCs w:val="24"/>
        </w:rPr>
        <w:t>;</w:t>
      </w:r>
    </w:p>
    <w:p w14:paraId="5CFBDF2E" w14:textId="77777777" w:rsidR="008F5D41" w:rsidRPr="00800649" w:rsidRDefault="008F5D41" w:rsidP="00AF22E8">
      <w:pPr>
        <w:jc w:val="both"/>
        <w:rPr>
          <w:b/>
          <w:bCs/>
          <w:szCs w:val="24"/>
        </w:rPr>
      </w:pPr>
    </w:p>
    <w:p w14:paraId="5CFBDF32" w14:textId="57709904" w:rsidR="00597947" w:rsidRPr="00800649" w:rsidRDefault="00737DB6" w:rsidP="00AF22E8">
      <w:pPr>
        <w:jc w:val="both"/>
        <w:rPr>
          <w:bCs/>
          <w:szCs w:val="24"/>
        </w:rPr>
      </w:pPr>
      <w:r w:rsidRPr="00800649">
        <w:rPr>
          <w:b/>
          <w:bCs/>
          <w:szCs w:val="24"/>
        </w:rPr>
        <w:t>3</w:t>
      </w:r>
      <w:r w:rsidR="00CD3FAA" w:rsidRPr="00800649">
        <w:rPr>
          <w:b/>
          <w:bCs/>
          <w:szCs w:val="24"/>
        </w:rPr>
        <w:t>)</w:t>
      </w:r>
      <w:r w:rsidRPr="00800649">
        <w:rPr>
          <w:szCs w:val="24"/>
        </w:rPr>
        <w:t xml:space="preserve"> </w:t>
      </w:r>
      <w:r w:rsidRPr="00800649">
        <w:rPr>
          <w:bCs/>
          <w:szCs w:val="24"/>
        </w:rPr>
        <w:t>paragrahvi 16</w:t>
      </w:r>
      <w:r w:rsidRPr="00800649">
        <w:rPr>
          <w:bCs/>
          <w:szCs w:val="24"/>
          <w:vertAlign w:val="superscript"/>
        </w:rPr>
        <w:t>1</w:t>
      </w:r>
      <w:r w:rsidRPr="00800649">
        <w:rPr>
          <w:bCs/>
          <w:szCs w:val="24"/>
        </w:rPr>
        <w:t xml:space="preserve"> punkt 4 muudetakse ja sõnastatakse järgmiselt:</w:t>
      </w:r>
    </w:p>
    <w:p w14:paraId="5CFBDF33" w14:textId="5A52B529" w:rsidR="00DC5419" w:rsidRPr="00800649" w:rsidRDefault="00DC5419" w:rsidP="00AF22E8">
      <w:pPr>
        <w:jc w:val="both"/>
        <w:rPr>
          <w:szCs w:val="24"/>
        </w:rPr>
      </w:pPr>
    </w:p>
    <w:p w14:paraId="31FCD264" w14:textId="34136FC7" w:rsidR="005A3BE0" w:rsidRPr="00800649" w:rsidRDefault="005A3BE0" w:rsidP="00AF22E8">
      <w:pPr>
        <w:jc w:val="both"/>
        <w:rPr>
          <w:szCs w:val="24"/>
        </w:rPr>
      </w:pPr>
      <w:r w:rsidRPr="00800649">
        <w:rPr>
          <w:szCs w:val="24"/>
        </w:rPr>
        <w:t>„4) olemasolevad ravivõimalused on ammendunud või ravimi kasutamine konkreetse patsiendi raviks on meditsiiniliselt eelistatud;“;</w:t>
      </w:r>
    </w:p>
    <w:p w14:paraId="1D3A54A7" w14:textId="77777777" w:rsidR="005A3BE0" w:rsidRPr="00800649" w:rsidRDefault="005A3BE0" w:rsidP="00AF22E8">
      <w:pPr>
        <w:jc w:val="both"/>
        <w:rPr>
          <w:szCs w:val="24"/>
        </w:rPr>
      </w:pPr>
    </w:p>
    <w:p w14:paraId="3748D0EB" w14:textId="77777777" w:rsidR="00135C63" w:rsidRPr="00135C63" w:rsidRDefault="00135C63" w:rsidP="00135C63">
      <w:pPr>
        <w:jc w:val="both"/>
        <w:rPr>
          <w:b/>
          <w:bCs/>
          <w:szCs w:val="24"/>
        </w:rPr>
      </w:pPr>
      <w:r w:rsidRPr="00135C63">
        <w:rPr>
          <w:b/>
          <w:bCs/>
          <w:szCs w:val="24"/>
        </w:rPr>
        <w:t xml:space="preserve">4) </w:t>
      </w:r>
      <w:r w:rsidRPr="00F668D1">
        <w:rPr>
          <w:szCs w:val="24"/>
        </w:rPr>
        <w:t>paragrahvi 16</w:t>
      </w:r>
      <w:r w:rsidRPr="00F668D1">
        <w:rPr>
          <w:szCs w:val="24"/>
          <w:vertAlign w:val="superscript"/>
        </w:rPr>
        <w:t>1</w:t>
      </w:r>
      <w:r w:rsidRPr="00F668D1">
        <w:rPr>
          <w:szCs w:val="24"/>
        </w:rPr>
        <w:t xml:space="preserve"> punkti 6 täiendatakse </w:t>
      </w:r>
      <w:r w:rsidRPr="00F668D1">
        <w:rPr>
          <w:iCs/>
          <w:szCs w:val="24"/>
        </w:rPr>
        <w:t>pärast sõna</w:t>
      </w:r>
      <w:r w:rsidRPr="00F668D1">
        <w:rPr>
          <w:szCs w:val="24"/>
        </w:rPr>
        <w:t xml:space="preserve"> „Eestis</w:t>
      </w:r>
      <w:r w:rsidRPr="00F668D1">
        <w:rPr>
          <w:iCs/>
          <w:szCs w:val="24"/>
        </w:rPr>
        <w:t xml:space="preserve">“ sõnaga </w:t>
      </w:r>
      <w:commentRangeStart w:id="5"/>
      <w:r w:rsidRPr="00F668D1">
        <w:rPr>
          <w:iCs/>
          <w:szCs w:val="24"/>
        </w:rPr>
        <w:t>„erandkorras“;</w:t>
      </w:r>
      <w:commentRangeEnd w:id="5"/>
      <w:r w:rsidR="000938A0">
        <w:rPr>
          <w:rStyle w:val="Kommentaariviide"/>
        </w:rPr>
        <w:commentReference w:id="5"/>
      </w:r>
    </w:p>
    <w:p w14:paraId="01AF7F85" w14:textId="77777777" w:rsidR="0005242A" w:rsidRPr="00800649" w:rsidRDefault="0005242A" w:rsidP="00AF22E8">
      <w:pPr>
        <w:jc w:val="both"/>
        <w:rPr>
          <w:bCs/>
          <w:szCs w:val="24"/>
        </w:rPr>
      </w:pPr>
    </w:p>
    <w:p w14:paraId="5CFBDF38" w14:textId="7084BB8B" w:rsidR="002B1B8C" w:rsidRPr="00800649" w:rsidRDefault="0038672E" w:rsidP="00AF22E8">
      <w:pPr>
        <w:jc w:val="both"/>
        <w:rPr>
          <w:bCs/>
          <w:szCs w:val="24"/>
        </w:rPr>
      </w:pPr>
      <w:r w:rsidRPr="00800649">
        <w:rPr>
          <w:b/>
          <w:bCs/>
          <w:szCs w:val="24"/>
        </w:rPr>
        <w:t>5</w:t>
      </w:r>
      <w:r w:rsidR="002B1B8C" w:rsidRPr="00800649">
        <w:rPr>
          <w:b/>
          <w:bCs/>
          <w:szCs w:val="24"/>
        </w:rPr>
        <w:t>)</w:t>
      </w:r>
      <w:r w:rsidR="002B1B8C" w:rsidRPr="00800649">
        <w:rPr>
          <w:szCs w:val="24"/>
        </w:rPr>
        <w:t xml:space="preserve"> </w:t>
      </w:r>
      <w:r w:rsidR="002B1B8C" w:rsidRPr="00800649">
        <w:rPr>
          <w:bCs/>
          <w:szCs w:val="24"/>
        </w:rPr>
        <w:t>paragrahv</w:t>
      </w:r>
      <w:r w:rsidR="00BA05B5" w:rsidRPr="00800649">
        <w:rPr>
          <w:bCs/>
          <w:szCs w:val="24"/>
        </w:rPr>
        <w:t>i</w:t>
      </w:r>
      <w:r w:rsidR="002B1B8C" w:rsidRPr="00800649">
        <w:rPr>
          <w:bCs/>
          <w:szCs w:val="24"/>
        </w:rPr>
        <w:t xml:space="preserve"> 1</w:t>
      </w:r>
      <w:r w:rsidR="0005242A" w:rsidRPr="00800649">
        <w:rPr>
          <w:bCs/>
          <w:szCs w:val="24"/>
        </w:rPr>
        <w:t>6</w:t>
      </w:r>
      <w:r w:rsidR="0005242A" w:rsidRPr="00800649">
        <w:rPr>
          <w:bCs/>
          <w:szCs w:val="24"/>
          <w:vertAlign w:val="superscript"/>
        </w:rPr>
        <w:t>3</w:t>
      </w:r>
      <w:r w:rsidR="002B1B8C" w:rsidRPr="00800649">
        <w:rPr>
          <w:bCs/>
          <w:szCs w:val="24"/>
        </w:rPr>
        <w:t xml:space="preserve"> lõi</w:t>
      </w:r>
      <w:r w:rsidR="0005242A" w:rsidRPr="00800649">
        <w:rPr>
          <w:bCs/>
          <w:szCs w:val="24"/>
        </w:rPr>
        <w:t>k</w:t>
      </w:r>
      <w:r w:rsidR="002B1B8C" w:rsidRPr="00800649">
        <w:rPr>
          <w:bCs/>
          <w:szCs w:val="24"/>
        </w:rPr>
        <w:t xml:space="preserve">e </w:t>
      </w:r>
      <w:r w:rsidR="0005242A" w:rsidRPr="00800649">
        <w:rPr>
          <w:bCs/>
          <w:szCs w:val="24"/>
        </w:rPr>
        <w:t>1 punkti 3</w:t>
      </w:r>
      <w:r w:rsidR="002B1B8C" w:rsidRPr="00800649">
        <w:rPr>
          <w:bCs/>
          <w:szCs w:val="24"/>
        </w:rPr>
        <w:t xml:space="preserve"> </w:t>
      </w:r>
      <w:r w:rsidR="0005242A" w:rsidRPr="00800649">
        <w:rPr>
          <w:bCs/>
          <w:szCs w:val="24"/>
        </w:rPr>
        <w:t xml:space="preserve">täiendatakse </w:t>
      </w:r>
      <w:r w:rsidR="00227CD8" w:rsidRPr="00800649">
        <w:rPr>
          <w:bCs/>
          <w:szCs w:val="24"/>
        </w:rPr>
        <w:t xml:space="preserve">pärast sõna „kasutamist“ tekstiosaga </w:t>
      </w:r>
      <w:r w:rsidR="0005242A" w:rsidRPr="00800649">
        <w:rPr>
          <w:bCs/>
          <w:szCs w:val="24"/>
        </w:rPr>
        <w:t>„</w:t>
      </w:r>
      <w:r w:rsidR="0005242A" w:rsidRPr="00800649">
        <w:rPr>
          <w:szCs w:val="24"/>
        </w:rPr>
        <w:t>, sealhulgas loa kehtivuse lõppemise</w:t>
      </w:r>
      <w:r w:rsidR="003452AA">
        <w:rPr>
          <w:szCs w:val="24"/>
        </w:rPr>
        <w:t xml:space="preserve"> korra</w:t>
      </w:r>
      <w:r w:rsidR="0005242A" w:rsidRPr="00800649">
        <w:rPr>
          <w:szCs w:val="24"/>
        </w:rPr>
        <w:t>l“;</w:t>
      </w:r>
    </w:p>
    <w:p w14:paraId="5CFBDF39" w14:textId="77777777" w:rsidR="00A85D55" w:rsidRPr="00800649" w:rsidRDefault="00A85D55" w:rsidP="00AF22E8">
      <w:pPr>
        <w:jc w:val="both"/>
        <w:rPr>
          <w:szCs w:val="24"/>
        </w:rPr>
      </w:pPr>
    </w:p>
    <w:p w14:paraId="5CFBDF3F" w14:textId="2857290D" w:rsidR="00774648" w:rsidRPr="00800649" w:rsidRDefault="0038672E" w:rsidP="00AF22E8">
      <w:pPr>
        <w:jc w:val="both"/>
        <w:rPr>
          <w:szCs w:val="24"/>
        </w:rPr>
      </w:pPr>
      <w:r w:rsidRPr="00800649">
        <w:rPr>
          <w:b/>
          <w:bCs/>
          <w:szCs w:val="24"/>
        </w:rPr>
        <w:t>6</w:t>
      </w:r>
      <w:r w:rsidR="00160BFB" w:rsidRPr="00800649">
        <w:rPr>
          <w:b/>
          <w:bCs/>
          <w:szCs w:val="24"/>
        </w:rPr>
        <w:t xml:space="preserve">) </w:t>
      </w:r>
      <w:r w:rsidR="00160BFB" w:rsidRPr="00800649">
        <w:rPr>
          <w:bCs/>
          <w:szCs w:val="24"/>
        </w:rPr>
        <w:t>paragrahv</w:t>
      </w:r>
      <w:r w:rsidR="00076CEB" w:rsidRPr="00800649">
        <w:rPr>
          <w:bCs/>
          <w:szCs w:val="24"/>
        </w:rPr>
        <w:t>i</w:t>
      </w:r>
      <w:r w:rsidR="00160BFB" w:rsidRPr="00800649">
        <w:rPr>
          <w:bCs/>
          <w:szCs w:val="24"/>
        </w:rPr>
        <w:t xml:space="preserve"> </w:t>
      </w:r>
      <w:r w:rsidR="00AC2B7F" w:rsidRPr="00800649">
        <w:rPr>
          <w:bCs/>
          <w:szCs w:val="24"/>
        </w:rPr>
        <w:t>16</w:t>
      </w:r>
      <w:r w:rsidR="00AC2B7F" w:rsidRPr="00800649">
        <w:rPr>
          <w:bCs/>
          <w:szCs w:val="24"/>
          <w:vertAlign w:val="superscript"/>
        </w:rPr>
        <w:t>3</w:t>
      </w:r>
      <w:r w:rsidR="00AC2B7F" w:rsidRPr="00800649">
        <w:rPr>
          <w:bCs/>
          <w:szCs w:val="24"/>
        </w:rPr>
        <w:t xml:space="preserve"> lõike </w:t>
      </w:r>
      <w:r w:rsidR="00DF6E2F" w:rsidRPr="00800649">
        <w:rPr>
          <w:bCs/>
          <w:szCs w:val="24"/>
        </w:rPr>
        <w:t xml:space="preserve">1 </w:t>
      </w:r>
      <w:r w:rsidR="00160BFB" w:rsidRPr="00800649">
        <w:rPr>
          <w:bCs/>
          <w:szCs w:val="24"/>
        </w:rPr>
        <w:t>punkt</w:t>
      </w:r>
      <w:r w:rsidR="00DF6E2F" w:rsidRPr="00800649">
        <w:rPr>
          <w:bCs/>
          <w:szCs w:val="24"/>
        </w:rPr>
        <w:t>ides 5 ja 6</w:t>
      </w:r>
      <w:r w:rsidR="00160BFB" w:rsidRPr="00800649">
        <w:rPr>
          <w:bCs/>
          <w:szCs w:val="24"/>
        </w:rPr>
        <w:t xml:space="preserve"> </w:t>
      </w:r>
      <w:r w:rsidR="00DF6E2F" w:rsidRPr="00800649">
        <w:rPr>
          <w:bCs/>
          <w:szCs w:val="24"/>
        </w:rPr>
        <w:t xml:space="preserve">asendatakse sõna „kolme“ </w:t>
      </w:r>
      <w:r w:rsidR="004669F5" w:rsidRPr="00800649">
        <w:rPr>
          <w:bCs/>
          <w:szCs w:val="24"/>
        </w:rPr>
        <w:t xml:space="preserve">arvuga </w:t>
      </w:r>
      <w:r w:rsidR="00DF6E2F" w:rsidRPr="00800649">
        <w:rPr>
          <w:bCs/>
          <w:szCs w:val="24"/>
        </w:rPr>
        <w:t>„</w:t>
      </w:r>
      <w:r w:rsidR="004669F5" w:rsidRPr="00800649">
        <w:rPr>
          <w:bCs/>
          <w:szCs w:val="24"/>
        </w:rPr>
        <w:t>12</w:t>
      </w:r>
      <w:r w:rsidR="00DF6E2F" w:rsidRPr="00800649">
        <w:rPr>
          <w:bCs/>
          <w:szCs w:val="24"/>
        </w:rPr>
        <w:t>“</w:t>
      </w:r>
      <w:r w:rsidR="00160BFB" w:rsidRPr="00800649">
        <w:rPr>
          <w:szCs w:val="24"/>
        </w:rPr>
        <w:t>;</w:t>
      </w:r>
    </w:p>
    <w:p w14:paraId="3B7CDDDA" w14:textId="77777777" w:rsidR="00AB05C6" w:rsidRPr="00800649" w:rsidRDefault="00AB05C6" w:rsidP="00AF22E8">
      <w:pPr>
        <w:jc w:val="both"/>
        <w:rPr>
          <w:b/>
          <w:bCs/>
          <w:szCs w:val="24"/>
        </w:rPr>
      </w:pPr>
    </w:p>
    <w:p w14:paraId="5CFBDF40" w14:textId="6987C09F" w:rsidR="00160BFB" w:rsidRPr="00800649" w:rsidRDefault="0038672E" w:rsidP="00AF22E8">
      <w:pPr>
        <w:jc w:val="both"/>
        <w:rPr>
          <w:szCs w:val="24"/>
        </w:rPr>
      </w:pPr>
      <w:r w:rsidRPr="00800649">
        <w:rPr>
          <w:b/>
          <w:bCs/>
          <w:szCs w:val="24"/>
        </w:rPr>
        <w:t>7</w:t>
      </w:r>
      <w:r w:rsidR="0041740E" w:rsidRPr="00800649">
        <w:rPr>
          <w:b/>
          <w:bCs/>
          <w:szCs w:val="24"/>
        </w:rPr>
        <w:t xml:space="preserve">) </w:t>
      </w:r>
      <w:r w:rsidR="0041740E" w:rsidRPr="00800649">
        <w:rPr>
          <w:bCs/>
          <w:szCs w:val="24"/>
        </w:rPr>
        <w:t xml:space="preserve">paragrahvi </w:t>
      </w:r>
      <w:r w:rsidR="00B57982" w:rsidRPr="00800649">
        <w:rPr>
          <w:bCs/>
          <w:szCs w:val="24"/>
        </w:rPr>
        <w:t>16</w:t>
      </w:r>
      <w:r w:rsidR="00B57982" w:rsidRPr="00800649">
        <w:rPr>
          <w:bCs/>
          <w:szCs w:val="24"/>
          <w:vertAlign w:val="superscript"/>
        </w:rPr>
        <w:t>3</w:t>
      </w:r>
      <w:r w:rsidR="00B57982" w:rsidRPr="00800649">
        <w:rPr>
          <w:bCs/>
          <w:szCs w:val="24"/>
        </w:rPr>
        <w:t xml:space="preserve"> </w:t>
      </w:r>
      <w:r w:rsidR="00227CD8" w:rsidRPr="00800649">
        <w:rPr>
          <w:bCs/>
          <w:szCs w:val="24"/>
        </w:rPr>
        <w:t xml:space="preserve">lõiget 1 </w:t>
      </w:r>
      <w:r w:rsidR="00B57982" w:rsidRPr="00800649">
        <w:rPr>
          <w:bCs/>
          <w:szCs w:val="24"/>
        </w:rPr>
        <w:t xml:space="preserve">täiendatakse </w:t>
      </w:r>
      <w:r w:rsidR="00227CD8" w:rsidRPr="00800649">
        <w:rPr>
          <w:bCs/>
          <w:szCs w:val="24"/>
        </w:rPr>
        <w:t>punktidega</w:t>
      </w:r>
      <w:r w:rsidR="00B57982" w:rsidRPr="00800649">
        <w:rPr>
          <w:bCs/>
          <w:szCs w:val="24"/>
        </w:rPr>
        <w:t xml:space="preserve"> 7</w:t>
      </w:r>
      <w:r w:rsidR="00B57982" w:rsidRPr="00800649">
        <w:rPr>
          <w:bCs/>
          <w:szCs w:val="24"/>
          <w:vertAlign w:val="superscript"/>
        </w:rPr>
        <w:t>1</w:t>
      </w:r>
      <w:r w:rsidR="00B57982" w:rsidRPr="00800649">
        <w:rPr>
          <w:bCs/>
          <w:szCs w:val="24"/>
        </w:rPr>
        <w:t xml:space="preserve"> </w:t>
      </w:r>
      <w:r w:rsidR="00B135A5" w:rsidRPr="00800649">
        <w:rPr>
          <w:bCs/>
          <w:szCs w:val="24"/>
        </w:rPr>
        <w:t>ja 7</w:t>
      </w:r>
      <w:r w:rsidR="00B135A5" w:rsidRPr="00800649">
        <w:rPr>
          <w:bCs/>
          <w:szCs w:val="24"/>
          <w:vertAlign w:val="superscript"/>
        </w:rPr>
        <w:t>2</w:t>
      </w:r>
      <w:r w:rsidR="00B135A5" w:rsidRPr="00800649">
        <w:rPr>
          <w:bCs/>
          <w:szCs w:val="24"/>
        </w:rPr>
        <w:t xml:space="preserve"> </w:t>
      </w:r>
      <w:r w:rsidR="00B57982" w:rsidRPr="00800649">
        <w:rPr>
          <w:bCs/>
          <w:szCs w:val="24"/>
        </w:rPr>
        <w:t>järgmises sõnastuses</w:t>
      </w:r>
      <w:r w:rsidR="00227CD8" w:rsidRPr="00800649">
        <w:rPr>
          <w:szCs w:val="24"/>
        </w:rPr>
        <w:t>:</w:t>
      </w:r>
    </w:p>
    <w:p w14:paraId="5CFBDF41" w14:textId="2F5E57E7" w:rsidR="0041740E" w:rsidRPr="00800649" w:rsidRDefault="0041740E" w:rsidP="00AF22E8">
      <w:pPr>
        <w:jc w:val="both"/>
        <w:rPr>
          <w:szCs w:val="24"/>
        </w:rPr>
      </w:pPr>
    </w:p>
    <w:p w14:paraId="140D13AC" w14:textId="2E73A65C" w:rsidR="00DF24AD" w:rsidRPr="00DF24AD" w:rsidRDefault="00DF24AD" w:rsidP="00DF24AD">
      <w:pPr>
        <w:jc w:val="both"/>
        <w:rPr>
          <w:szCs w:val="24"/>
        </w:rPr>
      </w:pPr>
      <w:bookmarkStart w:id="6" w:name="_Hlk166699637"/>
      <w:r w:rsidRPr="00DF24AD">
        <w:rPr>
          <w:szCs w:val="24"/>
        </w:rPr>
        <w:t>„7</w:t>
      </w:r>
      <w:r w:rsidRPr="00DF24AD">
        <w:rPr>
          <w:szCs w:val="24"/>
          <w:vertAlign w:val="superscript"/>
        </w:rPr>
        <w:t>1</w:t>
      </w:r>
      <w:r w:rsidRPr="00DF24AD">
        <w:rPr>
          <w:szCs w:val="24"/>
        </w:rPr>
        <w:t xml:space="preserve">) koostab ja esitab Ravimiametile loa kehtivuse lõppemise korral ravimi </w:t>
      </w:r>
      <w:commentRangeStart w:id="7"/>
      <w:r w:rsidRPr="00DF24AD">
        <w:rPr>
          <w:szCs w:val="24"/>
        </w:rPr>
        <w:t>efektiivsusseire plaani</w:t>
      </w:r>
      <w:commentRangeEnd w:id="7"/>
      <w:r w:rsidR="00246608">
        <w:rPr>
          <w:rStyle w:val="Kommentaariviide"/>
        </w:rPr>
        <w:commentReference w:id="7"/>
      </w:r>
      <w:r w:rsidRPr="00DF24AD">
        <w:rPr>
          <w:szCs w:val="24"/>
        </w:rPr>
        <w:t xml:space="preserve"> edasise täitmise kava kuni ravimit saanud patsientide jälgimise aja lõpuni ning jälgimisaja lõpus esitab nimetatud plaani alusel kogutud andmed;</w:t>
      </w:r>
    </w:p>
    <w:p w14:paraId="54B85C77" w14:textId="77777777" w:rsidR="00DF24AD" w:rsidRPr="00DF24AD" w:rsidRDefault="00DF24AD" w:rsidP="00DF24AD">
      <w:pPr>
        <w:jc w:val="both"/>
        <w:rPr>
          <w:szCs w:val="24"/>
        </w:rPr>
      </w:pPr>
      <w:r w:rsidRPr="00DF24AD">
        <w:rPr>
          <w:szCs w:val="24"/>
        </w:rPr>
        <w:t>7</w:t>
      </w:r>
      <w:r w:rsidRPr="00DF24AD">
        <w:rPr>
          <w:szCs w:val="24"/>
          <w:vertAlign w:val="superscript"/>
        </w:rPr>
        <w:t>2</w:t>
      </w:r>
      <w:r w:rsidRPr="00DF24AD">
        <w:rPr>
          <w:szCs w:val="24"/>
        </w:rPr>
        <w:t>) esitab Ravimiameti nõudmisel käesoleva lõike punktides 5, 6 ja 7</w:t>
      </w:r>
      <w:r w:rsidRPr="00DF24AD">
        <w:rPr>
          <w:szCs w:val="24"/>
          <w:vertAlign w:val="superscript"/>
        </w:rPr>
        <w:t>1</w:t>
      </w:r>
      <w:r w:rsidRPr="00DF24AD">
        <w:rPr>
          <w:szCs w:val="24"/>
        </w:rPr>
        <w:t xml:space="preserve"> nimetatud andmed 15 tööpäeva jooksul vastava nõude saamisest arvates;“;</w:t>
      </w:r>
    </w:p>
    <w:bookmarkEnd w:id="6"/>
    <w:p w14:paraId="515F0711" w14:textId="459F0253" w:rsidR="00B57982" w:rsidRPr="00800649" w:rsidRDefault="00B57982" w:rsidP="00AF22E8">
      <w:pPr>
        <w:jc w:val="both"/>
        <w:rPr>
          <w:szCs w:val="24"/>
        </w:rPr>
      </w:pPr>
    </w:p>
    <w:p w14:paraId="0264997F" w14:textId="2E13DAAC" w:rsidR="003A3B74" w:rsidRPr="00800649" w:rsidRDefault="0038672E" w:rsidP="00AF22E8">
      <w:pPr>
        <w:jc w:val="both"/>
        <w:rPr>
          <w:szCs w:val="24"/>
        </w:rPr>
      </w:pPr>
      <w:r w:rsidRPr="00800649">
        <w:rPr>
          <w:b/>
          <w:bCs/>
          <w:szCs w:val="24"/>
        </w:rPr>
        <w:t>8</w:t>
      </w:r>
      <w:r w:rsidR="00DE14F7" w:rsidRPr="00800649">
        <w:rPr>
          <w:b/>
          <w:bCs/>
          <w:szCs w:val="24"/>
        </w:rPr>
        <w:t xml:space="preserve">) </w:t>
      </w:r>
      <w:r w:rsidR="00DE14F7" w:rsidRPr="00800649">
        <w:rPr>
          <w:bCs/>
          <w:szCs w:val="24"/>
        </w:rPr>
        <w:t>paragrahv</w:t>
      </w:r>
      <w:r w:rsidR="00076CEB" w:rsidRPr="00800649">
        <w:rPr>
          <w:bCs/>
          <w:szCs w:val="24"/>
        </w:rPr>
        <w:t>i</w:t>
      </w:r>
      <w:r w:rsidR="00DE14F7" w:rsidRPr="00800649">
        <w:rPr>
          <w:bCs/>
          <w:szCs w:val="24"/>
        </w:rPr>
        <w:t xml:space="preserve"> </w:t>
      </w:r>
      <w:r w:rsidR="00123D67" w:rsidRPr="00800649">
        <w:rPr>
          <w:bCs/>
          <w:szCs w:val="24"/>
        </w:rPr>
        <w:t>16</w:t>
      </w:r>
      <w:r w:rsidR="00123D67" w:rsidRPr="00800649">
        <w:rPr>
          <w:bCs/>
          <w:szCs w:val="24"/>
          <w:vertAlign w:val="superscript"/>
        </w:rPr>
        <w:t>4</w:t>
      </w:r>
      <w:r w:rsidR="00123D67" w:rsidRPr="00800649">
        <w:rPr>
          <w:bCs/>
          <w:szCs w:val="24"/>
        </w:rPr>
        <w:t xml:space="preserve"> </w:t>
      </w:r>
      <w:r w:rsidR="00DE14F7" w:rsidRPr="00800649">
        <w:rPr>
          <w:bCs/>
          <w:szCs w:val="24"/>
        </w:rPr>
        <w:t>lõike</w:t>
      </w:r>
      <w:r w:rsidR="00123D67" w:rsidRPr="00800649">
        <w:rPr>
          <w:bCs/>
          <w:szCs w:val="24"/>
        </w:rPr>
        <w:t>s</w:t>
      </w:r>
      <w:r w:rsidR="00DE14F7" w:rsidRPr="00800649">
        <w:rPr>
          <w:bCs/>
          <w:szCs w:val="24"/>
        </w:rPr>
        <w:t xml:space="preserve"> 1 </w:t>
      </w:r>
      <w:r w:rsidR="00123D67" w:rsidRPr="00800649">
        <w:rPr>
          <w:bCs/>
          <w:szCs w:val="24"/>
        </w:rPr>
        <w:t xml:space="preserve">asendatakse </w:t>
      </w:r>
      <w:r w:rsidR="004669F5" w:rsidRPr="00800649">
        <w:rPr>
          <w:bCs/>
          <w:szCs w:val="24"/>
        </w:rPr>
        <w:t xml:space="preserve">arv </w:t>
      </w:r>
      <w:r w:rsidR="00123D67" w:rsidRPr="00800649">
        <w:rPr>
          <w:bCs/>
          <w:szCs w:val="24"/>
        </w:rPr>
        <w:t xml:space="preserve">„120“ </w:t>
      </w:r>
      <w:r w:rsidR="004669F5" w:rsidRPr="00800649">
        <w:rPr>
          <w:bCs/>
          <w:szCs w:val="24"/>
        </w:rPr>
        <w:t xml:space="preserve">arvuga </w:t>
      </w:r>
      <w:r w:rsidR="00123D67" w:rsidRPr="00800649">
        <w:rPr>
          <w:bCs/>
          <w:szCs w:val="24"/>
        </w:rPr>
        <w:t>„90“</w:t>
      </w:r>
      <w:r w:rsidR="00123D67" w:rsidRPr="00800649">
        <w:rPr>
          <w:szCs w:val="24"/>
        </w:rPr>
        <w:t>;</w:t>
      </w:r>
    </w:p>
    <w:p w14:paraId="4B873F34" w14:textId="77777777" w:rsidR="00123D67" w:rsidRPr="00800649" w:rsidRDefault="00123D67" w:rsidP="00AF22E8">
      <w:pPr>
        <w:jc w:val="both"/>
        <w:rPr>
          <w:b/>
          <w:bCs/>
          <w:szCs w:val="24"/>
        </w:rPr>
      </w:pPr>
    </w:p>
    <w:p w14:paraId="32B99CCF" w14:textId="23493258" w:rsidR="00617608" w:rsidRPr="00800649" w:rsidRDefault="00620FAC" w:rsidP="00AF22E8">
      <w:pPr>
        <w:jc w:val="both"/>
        <w:rPr>
          <w:bCs/>
          <w:szCs w:val="24"/>
        </w:rPr>
      </w:pPr>
      <w:r w:rsidRPr="00800649">
        <w:rPr>
          <w:b/>
          <w:bCs/>
          <w:szCs w:val="24"/>
        </w:rPr>
        <w:t>9</w:t>
      </w:r>
      <w:r w:rsidR="00E14EDC" w:rsidRPr="00800649">
        <w:rPr>
          <w:b/>
          <w:bCs/>
          <w:szCs w:val="24"/>
        </w:rPr>
        <w:t xml:space="preserve">) </w:t>
      </w:r>
      <w:r w:rsidR="00E14EDC" w:rsidRPr="00800649">
        <w:rPr>
          <w:bCs/>
          <w:szCs w:val="24"/>
        </w:rPr>
        <w:t xml:space="preserve">paragrahv </w:t>
      </w:r>
      <w:r w:rsidR="00123D67" w:rsidRPr="00800649">
        <w:rPr>
          <w:bCs/>
          <w:szCs w:val="24"/>
        </w:rPr>
        <w:t>16</w:t>
      </w:r>
      <w:r w:rsidR="00123D67" w:rsidRPr="00800649">
        <w:rPr>
          <w:bCs/>
          <w:szCs w:val="24"/>
          <w:vertAlign w:val="superscript"/>
        </w:rPr>
        <w:t>5</w:t>
      </w:r>
      <w:r w:rsidR="00123D67" w:rsidRPr="00800649">
        <w:rPr>
          <w:bCs/>
          <w:szCs w:val="24"/>
        </w:rPr>
        <w:t xml:space="preserve"> muudetakse</w:t>
      </w:r>
      <w:r w:rsidR="00617608" w:rsidRPr="00800649">
        <w:rPr>
          <w:bCs/>
          <w:szCs w:val="24"/>
        </w:rPr>
        <w:t xml:space="preserve"> ja sõnastatakse järgmiselt:</w:t>
      </w:r>
    </w:p>
    <w:p w14:paraId="4BA03940" w14:textId="77777777" w:rsidR="00617608" w:rsidRPr="00800649" w:rsidRDefault="00617608" w:rsidP="00AF22E8">
      <w:pPr>
        <w:jc w:val="both"/>
        <w:rPr>
          <w:iCs/>
          <w:szCs w:val="24"/>
        </w:rPr>
      </w:pPr>
    </w:p>
    <w:p w14:paraId="5CFBDF4A" w14:textId="06042434" w:rsidR="00E14EDC" w:rsidRPr="00800649" w:rsidRDefault="00617608" w:rsidP="00AF22E8">
      <w:pPr>
        <w:jc w:val="both"/>
        <w:rPr>
          <w:b/>
          <w:bCs/>
          <w:szCs w:val="24"/>
        </w:rPr>
      </w:pPr>
      <w:r w:rsidRPr="00800649">
        <w:rPr>
          <w:iCs/>
          <w:szCs w:val="24"/>
        </w:rPr>
        <w:t>„</w:t>
      </w:r>
      <w:r w:rsidRPr="00800649">
        <w:rPr>
          <w:b/>
          <w:bCs/>
          <w:szCs w:val="24"/>
        </w:rPr>
        <w:t>§ 16</w:t>
      </w:r>
      <w:r w:rsidRPr="00800649">
        <w:rPr>
          <w:b/>
          <w:bCs/>
          <w:szCs w:val="24"/>
          <w:vertAlign w:val="superscript"/>
        </w:rPr>
        <w:t>5</w:t>
      </w:r>
      <w:r w:rsidRPr="00800649">
        <w:rPr>
          <w:b/>
          <w:bCs/>
          <w:szCs w:val="24"/>
        </w:rPr>
        <w:t>. Haiglaerandi loa kehtivus ja loa kehtivuse pikendamine</w:t>
      </w:r>
    </w:p>
    <w:p w14:paraId="21AA3F96" w14:textId="77777777" w:rsidR="00622EE1" w:rsidRPr="00800649" w:rsidRDefault="00622EE1" w:rsidP="00AF22E8">
      <w:pPr>
        <w:jc w:val="both"/>
        <w:rPr>
          <w:szCs w:val="24"/>
        </w:rPr>
      </w:pPr>
    </w:p>
    <w:p w14:paraId="550F79F3" w14:textId="1B563144" w:rsidR="00622EE1" w:rsidRPr="00800649" w:rsidRDefault="00622EE1" w:rsidP="00AF22E8">
      <w:pPr>
        <w:jc w:val="both"/>
        <w:rPr>
          <w:szCs w:val="24"/>
        </w:rPr>
      </w:pPr>
      <w:r w:rsidRPr="00800649">
        <w:rPr>
          <w:szCs w:val="24"/>
        </w:rPr>
        <w:t>(1) Haiglaerandi luba kehtib kuni kaks aastat.</w:t>
      </w:r>
    </w:p>
    <w:p w14:paraId="230DD621" w14:textId="77777777" w:rsidR="00622EE1" w:rsidRPr="00800649" w:rsidRDefault="00622EE1" w:rsidP="00AF22E8">
      <w:pPr>
        <w:jc w:val="both"/>
        <w:rPr>
          <w:szCs w:val="24"/>
        </w:rPr>
      </w:pPr>
      <w:bookmarkStart w:id="8" w:name="_Hlk164872092"/>
    </w:p>
    <w:p w14:paraId="4DC633A5" w14:textId="3728CE9A" w:rsidR="00622EE1" w:rsidRPr="00800649" w:rsidRDefault="00622EE1" w:rsidP="00F668D1">
      <w:pPr>
        <w:jc w:val="both"/>
        <w:rPr>
          <w:szCs w:val="24"/>
        </w:rPr>
      </w:pPr>
      <w:r w:rsidRPr="00800649">
        <w:rPr>
          <w:szCs w:val="24"/>
        </w:rPr>
        <w:t xml:space="preserve">(2) Ravimiamet võib haiglaerandi loa </w:t>
      </w:r>
      <w:ins w:id="9" w:author="Mari Koik" w:date="2024-08-09T11:31:00Z">
        <w:r w:rsidR="004C6694">
          <w:rPr>
            <w:szCs w:val="24"/>
          </w:rPr>
          <w:t xml:space="preserve">kehtivust </w:t>
        </w:r>
      </w:ins>
      <w:ins w:id="10" w:author="Mari Koik" w:date="2024-08-09T11:32:00Z">
        <w:r w:rsidR="004C6694">
          <w:rPr>
            <w:szCs w:val="24"/>
          </w:rPr>
          <w:t xml:space="preserve">loa </w:t>
        </w:r>
      </w:ins>
      <w:r w:rsidRPr="00800649">
        <w:rPr>
          <w:szCs w:val="24"/>
        </w:rPr>
        <w:t xml:space="preserve">omaja taotlusel </w:t>
      </w:r>
      <w:del w:id="11" w:author="Mari Koik" w:date="2024-08-09T11:29:00Z">
        <w:r w:rsidRPr="00800649" w:rsidDel="004C6694">
          <w:rPr>
            <w:szCs w:val="24"/>
          </w:rPr>
          <w:delText xml:space="preserve">haiglaerandi </w:delText>
        </w:r>
      </w:del>
      <w:del w:id="12" w:author="Mari Koik" w:date="2024-08-09T11:31:00Z">
        <w:r w:rsidRPr="00800649" w:rsidDel="004C6694">
          <w:rPr>
            <w:szCs w:val="24"/>
          </w:rPr>
          <w:delText xml:space="preserve">loa kehtivust </w:delText>
        </w:r>
      </w:del>
      <w:r w:rsidRPr="00800649">
        <w:rPr>
          <w:szCs w:val="24"/>
        </w:rPr>
        <w:t>pikendada kuni viie aasta võrra, kui ravimi kvaliteet on tagatud, ravimi efektiivsuse ja ohu suhe on jätkuvalt soodne ning ravimi valmistamise ja kasutamise nõuded on täidetud. Haiglaerandi loa kehtivust võib pikendada korduvalt.</w:t>
      </w:r>
    </w:p>
    <w:p w14:paraId="16368935" w14:textId="77777777" w:rsidR="00622EE1" w:rsidRPr="00800649" w:rsidRDefault="00622EE1" w:rsidP="00F668D1">
      <w:pPr>
        <w:jc w:val="both"/>
        <w:rPr>
          <w:szCs w:val="24"/>
        </w:rPr>
      </w:pPr>
    </w:p>
    <w:bookmarkEnd w:id="8"/>
    <w:p w14:paraId="47B82F03" w14:textId="480F9D0B" w:rsidR="00622EE1" w:rsidRPr="00800649" w:rsidRDefault="00622EE1" w:rsidP="00F668D1">
      <w:pPr>
        <w:jc w:val="both"/>
        <w:rPr>
          <w:szCs w:val="24"/>
        </w:rPr>
      </w:pPr>
      <w:r w:rsidRPr="00800649">
        <w:rPr>
          <w:szCs w:val="24"/>
        </w:rPr>
        <w:t xml:space="preserve">(3) Haiglaerandi loa kehtivuse pikendamise taotlus koos käesoleva paragrahvi lõike 5 alusel </w:t>
      </w:r>
      <w:del w:id="13" w:author="Mari Koik" w:date="2024-08-09T10:54:00Z">
        <w:r w:rsidR="0083642C" w:rsidRPr="0083642C" w:rsidDel="00CD0EB6">
          <w:rPr>
            <w:szCs w:val="24"/>
          </w:rPr>
          <w:delText xml:space="preserve">kehtestatud </w:delText>
        </w:r>
      </w:del>
      <w:r w:rsidR="0083642C" w:rsidRPr="0083642C">
        <w:rPr>
          <w:szCs w:val="24"/>
        </w:rPr>
        <w:t>nõutavate</w:t>
      </w:r>
      <w:r w:rsidR="0083642C" w:rsidRPr="0083642C" w:rsidDel="0083642C">
        <w:rPr>
          <w:szCs w:val="24"/>
        </w:rPr>
        <w:t xml:space="preserve"> </w:t>
      </w:r>
      <w:r w:rsidRPr="00800649">
        <w:rPr>
          <w:szCs w:val="24"/>
        </w:rPr>
        <w:t xml:space="preserve">andmetega esitatakse Ravimiametile </w:t>
      </w:r>
      <w:del w:id="14" w:author="Mari Koik" w:date="2024-08-09T10:51:00Z">
        <w:r w:rsidRPr="00800649" w:rsidDel="00252522">
          <w:rPr>
            <w:szCs w:val="24"/>
          </w:rPr>
          <w:delText xml:space="preserve">vähemalt </w:delText>
        </w:r>
      </w:del>
      <w:ins w:id="15" w:author="Mari Koik" w:date="2024-08-09T10:51:00Z">
        <w:r w:rsidR="00252522">
          <w:rPr>
            <w:szCs w:val="24"/>
          </w:rPr>
          <w:t>hiljemalt</w:t>
        </w:r>
        <w:r w:rsidR="00252522" w:rsidRPr="00800649">
          <w:rPr>
            <w:szCs w:val="24"/>
          </w:rPr>
          <w:t xml:space="preserve"> </w:t>
        </w:r>
      </w:ins>
      <w:r w:rsidRPr="00800649">
        <w:rPr>
          <w:szCs w:val="24"/>
        </w:rPr>
        <w:t xml:space="preserve">90 päeva enne </w:t>
      </w:r>
      <w:del w:id="16" w:author="Mari Koik" w:date="2024-08-09T11:30:00Z">
        <w:r w:rsidRPr="00800649" w:rsidDel="004C6694">
          <w:rPr>
            <w:szCs w:val="24"/>
          </w:rPr>
          <w:delText xml:space="preserve">haiglaerandi </w:delText>
        </w:r>
      </w:del>
      <w:commentRangeStart w:id="17"/>
      <w:r w:rsidRPr="00800649">
        <w:rPr>
          <w:szCs w:val="24"/>
        </w:rPr>
        <w:t xml:space="preserve">loa </w:t>
      </w:r>
      <w:commentRangeEnd w:id="17"/>
      <w:r w:rsidR="00420B41">
        <w:rPr>
          <w:rStyle w:val="Kommentaariviide"/>
        </w:rPr>
        <w:commentReference w:id="17"/>
      </w:r>
      <w:r w:rsidRPr="00800649">
        <w:rPr>
          <w:szCs w:val="24"/>
        </w:rPr>
        <w:t>kehtivuse lõppemist.</w:t>
      </w:r>
    </w:p>
    <w:p w14:paraId="79FCAE91" w14:textId="77777777" w:rsidR="00622EE1" w:rsidRPr="00800649" w:rsidRDefault="00622EE1" w:rsidP="00F668D1">
      <w:pPr>
        <w:jc w:val="both"/>
        <w:rPr>
          <w:szCs w:val="24"/>
        </w:rPr>
      </w:pPr>
    </w:p>
    <w:p w14:paraId="7FF05968" w14:textId="36A7B24C" w:rsidR="00622EE1" w:rsidRPr="00800649" w:rsidRDefault="00622EE1" w:rsidP="00F668D1">
      <w:pPr>
        <w:jc w:val="both"/>
        <w:rPr>
          <w:szCs w:val="24"/>
        </w:rPr>
      </w:pPr>
      <w:r w:rsidRPr="00800649">
        <w:rPr>
          <w:szCs w:val="24"/>
        </w:rPr>
        <w:lastRenderedPageBreak/>
        <w:t xml:space="preserve">(4) Ravimiamet pikendab haiglaerandi loa kehtivust 90 päeva jooksul pärast seda, kui </w:t>
      </w:r>
      <w:ins w:id="18" w:author="Mari Koik" w:date="2024-08-09T11:34:00Z">
        <w:r w:rsidR="004C6694">
          <w:rPr>
            <w:szCs w:val="24"/>
          </w:rPr>
          <w:t xml:space="preserve">koos </w:t>
        </w:r>
      </w:ins>
      <w:r w:rsidRPr="00800649">
        <w:rPr>
          <w:szCs w:val="24"/>
        </w:rPr>
        <w:t xml:space="preserve">taotlusega on esitatud kõik käesoleva paragrahvi lõike 5 alusel </w:t>
      </w:r>
      <w:del w:id="19" w:author="Mari Koik" w:date="2024-08-09T11:34:00Z">
        <w:r w:rsidRPr="00800649" w:rsidDel="004C6694">
          <w:rPr>
            <w:szCs w:val="24"/>
          </w:rPr>
          <w:delText xml:space="preserve">kehtestatud </w:delText>
        </w:r>
      </w:del>
      <w:r w:rsidRPr="00800649">
        <w:rPr>
          <w:szCs w:val="24"/>
        </w:rPr>
        <w:t xml:space="preserve">nõutavad </w:t>
      </w:r>
      <w:commentRangeStart w:id="20"/>
      <w:r w:rsidRPr="00800649">
        <w:rPr>
          <w:szCs w:val="24"/>
        </w:rPr>
        <w:t>andmed</w:t>
      </w:r>
      <w:commentRangeEnd w:id="20"/>
      <w:r w:rsidR="000938A0">
        <w:rPr>
          <w:rStyle w:val="Kommentaariviide"/>
        </w:rPr>
        <w:commentReference w:id="20"/>
      </w:r>
      <w:r w:rsidRPr="00800649">
        <w:rPr>
          <w:szCs w:val="24"/>
        </w:rPr>
        <w:t xml:space="preserve"> ja dokumendid.</w:t>
      </w:r>
    </w:p>
    <w:p w14:paraId="425FCF36" w14:textId="77777777" w:rsidR="00622EE1" w:rsidRPr="00800649" w:rsidRDefault="00622EE1" w:rsidP="00AF22E8">
      <w:pPr>
        <w:jc w:val="both"/>
        <w:rPr>
          <w:szCs w:val="24"/>
        </w:rPr>
      </w:pPr>
    </w:p>
    <w:p w14:paraId="5FACDF6C" w14:textId="360D2C0E" w:rsidR="00622EE1" w:rsidRPr="00800649" w:rsidRDefault="00622EE1" w:rsidP="00AF22E8">
      <w:pPr>
        <w:jc w:val="both"/>
        <w:rPr>
          <w:iCs/>
          <w:szCs w:val="24"/>
        </w:rPr>
      </w:pPr>
      <w:r w:rsidRPr="00800649">
        <w:rPr>
          <w:szCs w:val="24"/>
        </w:rPr>
        <w:t xml:space="preserve">(5) Haiglaerandi loa kehtivuse pikendamise taotlemisel </w:t>
      </w:r>
      <w:r w:rsidR="00EF1AEA" w:rsidRPr="00EF1AEA">
        <w:rPr>
          <w:szCs w:val="24"/>
        </w:rPr>
        <w:t>nõutavate</w:t>
      </w:r>
      <w:r w:rsidR="00EF1AEA" w:rsidRPr="00EF1AEA" w:rsidDel="00EF1AEA">
        <w:rPr>
          <w:szCs w:val="24"/>
        </w:rPr>
        <w:t xml:space="preserve"> </w:t>
      </w:r>
      <w:r w:rsidRPr="00800649">
        <w:rPr>
          <w:szCs w:val="24"/>
        </w:rPr>
        <w:t xml:space="preserve">andmete loetelu kehtestab </w:t>
      </w:r>
      <w:hyperlink r:id="rId16" w:history="1">
        <w:r w:rsidRPr="00800649">
          <w:rPr>
            <w:rStyle w:val="Hperlink"/>
            <w:color w:val="auto"/>
            <w:szCs w:val="24"/>
            <w:u w:val="none"/>
          </w:rPr>
          <w:t>valdkonna eest vastutav minister</w:t>
        </w:r>
      </w:hyperlink>
      <w:r w:rsidRPr="00800649">
        <w:rPr>
          <w:szCs w:val="24"/>
        </w:rPr>
        <w:t xml:space="preserve"> määrusega.“;</w:t>
      </w:r>
    </w:p>
    <w:p w14:paraId="3ED2C42C" w14:textId="77777777" w:rsidR="00582D35" w:rsidRPr="00800649" w:rsidRDefault="00582D35" w:rsidP="00AF22E8">
      <w:pPr>
        <w:jc w:val="both"/>
        <w:rPr>
          <w:bCs/>
          <w:szCs w:val="24"/>
        </w:rPr>
      </w:pPr>
    </w:p>
    <w:p w14:paraId="5CFBDF4F" w14:textId="0B892E9D" w:rsidR="00A85D55" w:rsidRPr="00800649" w:rsidRDefault="00620FAC" w:rsidP="00AF22E8">
      <w:pPr>
        <w:jc w:val="both"/>
        <w:rPr>
          <w:szCs w:val="24"/>
        </w:rPr>
      </w:pPr>
      <w:r w:rsidRPr="00800649">
        <w:rPr>
          <w:b/>
          <w:bCs/>
          <w:szCs w:val="24"/>
        </w:rPr>
        <w:t>1</w:t>
      </w:r>
      <w:r w:rsidR="00E22B97">
        <w:rPr>
          <w:b/>
          <w:bCs/>
          <w:szCs w:val="24"/>
        </w:rPr>
        <w:t>0</w:t>
      </w:r>
      <w:r w:rsidR="00581862" w:rsidRPr="00800649">
        <w:rPr>
          <w:b/>
          <w:bCs/>
          <w:szCs w:val="24"/>
        </w:rPr>
        <w:t xml:space="preserve">) </w:t>
      </w:r>
      <w:r w:rsidR="00581862" w:rsidRPr="00800649">
        <w:rPr>
          <w:bCs/>
          <w:szCs w:val="24"/>
        </w:rPr>
        <w:t xml:space="preserve">paragrahvi </w:t>
      </w:r>
      <w:r w:rsidR="00582D35" w:rsidRPr="00800649">
        <w:rPr>
          <w:noProof/>
          <w:szCs w:val="24"/>
        </w:rPr>
        <w:t>16</w:t>
      </w:r>
      <w:r w:rsidR="00582D35" w:rsidRPr="00800649">
        <w:rPr>
          <w:noProof/>
          <w:szCs w:val="24"/>
          <w:vertAlign w:val="superscript"/>
        </w:rPr>
        <w:t>7</w:t>
      </w:r>
      <w:r w:rsidR="00582D35" w:rsidRPr="00800649">
        <w:rPr>
          <w:noProof/>
          <w:szCs w:val="24"/>
        </w:rPr>
        <w:t xml:space="preserve"> lõi</w:t>
      </w:r>
      <w:r w:rsidR="0001562F">
        <w:rPr>
          <w:noProof/>
          <w:szCs w:val="24"/>
        </w:rPr>
        <w:t>k</w:t>
      </w:r>
      <w:r w:rsidR="00582D35" w:rsidRPr="00800649">
        <w:rPr>
          <w:noProof/>
          <w:szCs w:val="24"/>
        </w:rPr>
        <w:t xml:space="preserve">e 2 punkt 4 </w:t>
      </w:r>
      <w:r w:rsidR="00582D35" w:rsidRPr="00800649">
        <w:rPr>
          <w:bCs/>
          <w:szCs w:val="24"/>
        </w:rPr>
        <w:t>tunnistatakse kehtetuks;</w:t>
      </w:r>
    </w:p>
    <w:p w14:paraId="2A13114E" w14:textId="08279A1D" w:rsidR="00F355A4" w:rsidRPr="00800649" w:rsidRDefault="00F355A4" w:rsidP="00AF22E8">
      <w:pPr>
        <w:jc w:val="both"/>
        <w:rPr>
          <w:noProof/>
          <w:szCs w:val="24"/>
        </w:rPr>
      </w:pPr>
    </w:p>
    <w:p w14:paraId="22C54EAE" w14:textId="444FD51E" w:rsidR="00F355A4" w:rsidRPr="00800649" w:rsidRDefault="00F355A4" w:rsidP="00AF22E8">
      <w:pPr>
        <w:jc w:val="both"/>
        <w:rPr>
          <w:noProof/>
          <w:szCs w:val="24"/>
        </w:rPr>
      </w:pPr>
      <w:r w:rsidRPr="00800649">
        <w:rPr>
          <w:b/>
          <w:bCs/>
          <w:noProof/>
          <w:szCs w:val="24"/>
        </w:rPr>
        <w:t>1</w:t>
      </w:r>
      <w:r w:rsidR="00BF5061">
        <w:rPr>
          <w:b/>
          <w:bCs/>
          <w:noProof/>
          <w:szCs w:val="24"/>
        </w:rPr>
        <w:t>1</w:t>
      </w:r>
      <w:r w:rsidRPr="00800649">
        <w:rPr>
          <w:b/>
          <w:bCs/>
          <w:noProof/>
          <w:szCs w:val="24"/>
        </w:rPr>
        <w:t xml:space="preserve">) </w:t>
      </w:r>
      <w:r w:rsidRPr="00800649">
        <w:rPr>
          <w:noProof/>
          <w:szCs w:val="24"/>
        </w:rPr>
        <w:t>paragrahvi 16</w:t>
      </w:r>
      <w:r w:rsidRPr="00800649">
        <w:rPr>
          <w:noProof/>
          <w:szCs w:val="24"/>
          <w:vertAlign w:val="superscript"/>
        </w:rPr>
        <w:t>8</w:t>
      </w:r>
      <w:r w:rsidRPr="00800649">
        <w:rPr>
          <w:noProof/>
          <w:szCs w:val="24"/>
        </w:rPr>
        <w:t xml:space="preserve"> pealkiri </w:t>
      </w:r>
      <w:ins w:id="21" w:author="Markus Ühtigi" w:date="2024-08-22T10:00:00Z">
        <w:r w:rsidR="000311BC">
          <w:rPr>
            <w:noProof/>
            <w:szCs w:val="24"/>
          </w:rPr>
          <w:t xml:space="preserve">muudetakse ja </w:t>
        </w:r>
      </w:ins>
      <w:r w:rsidRPr="00800649">
        <w:rPr>
          <w:noProof/>
          <w:szCs w:val="24"/>
        </w:rPr>
        <w:t xml:space="preserve">sõnastatakse järgmiselt: </w:t>
      </w:r>
    </w:p>
    <w:p w14:paraId="03C9025C" w14:textId="77777777" w:rsidR="00F355A4" w:rsidRPr="00800649" w:rsidRDefault="00F355A4" w:rsidP="00AF22E8">
      <w:pPr>
        <w:jc w:val="both"/>
        <w:rPr>
          <w:noProof/>
          <w:szCs w:val="24"/>
        </w:rPr>
      </w:pPr>
    </w:p>
    <w:p w14:paraId="023B97BF" w14:textId="724FFC96" w:rsidR="00F355A4" w:rsidRPr="00800649" w:rsidRDefault="00F355A4" w:rsidP="00AF22E8">
      <w:pPr>
        <w:jc w:val="both"/>
        <w:rPr>
          <w:noProof/>
          <w:szCs w:val="24"/>
        </w:rPr>
      </w:pPr>
      <w:r w:rsidRPr="00800649">
        <w:rPr>
          <w:noProof/>
          <w:szCs w:val="24"/>
        </w:rPr>
        <w:t>„</w:t>
      </w:r>
      <w:r w:rsidR="009B2783" w:rsidRPr="00800649">
        <w:rPr>
          <w:b/>
          <w:bCs/>
          <w:noProof/>
          <w:szCs w:val="24"/>
        </w:rPr>
        <w:t>§ 16</w:t>
      </w:r>
      <w:r w:rsidR="009B2783" w:rsidRPr="00800649">
        <w:rPr>
          <w:b/>
          <w:bCs/>
          <w:noProof/>
          <w:szCs w:val="24"/>
          <w:vertAlign w:val="superscript"/>
        </w:rPr>
        <w:t>8</w:t>
      </w:r>
      <w:r w:rsidR="009B2783" w:rsidRPr="00800649">
        <w:rPr>
          <w:b/>
          <w:bCs/>
          <w:noProof/>
          <w:szCs w:val="24"/>
        </w:rPr>
        <w:t>. Haiglaerandi loa väljastamisest</w:t>
      </w:r>
      <w:r w:rsidR="003A13D9" w:rsidRPr="00800649">
        <w:rPr>
          <w:b/>
          <w:bCs/>
          <w:noProof/>
          <w:szCs w:val="24"/>
        </w:rPr>
        <w:t xml:space="preserve">, </w:t>
      </w:r>
      <w:r w:rsidR="009B2783" w:rsidRPr="00800649">
        <w:rPr>
          <w:b/>
          <w:bCs/>
          <w:noProof/>
          <w:szCs w:val="24"/>
        </w:rPr>
        <w:t>loa andmise aluseks olevate tingimuste muutmisest</w:t>
      </w:r>
      <w:r w:rsidR="009D6675" w:rsidRPr="00800649">
        <w:rPr>
          <w:b/>
          <w:bCs/>
          <w:noProof/>
          <w:szCs w:val="24"/>
        </w:rPr>
        <w:t xml:space="preserve"> ja loa kehtivuse pikendamisest</w:t>
      </w:r>
      <w:r w:rsidR="009B2783" w:rsidRPr="00800649">
        <w:rPr>
          <w:b/>
          <w:bCs/>
          <w:noProof/>
          <w:szCs w:val="24"/>
        </w:rPr>
        <w:t xml:space="preserve"> keeldumine</w:t>
      </w:r>
      <w:r w:rsidR="009B2783" w:rsidRPr="00800649">
        <w:rPr>
          <w:noProof/>
          <w:szCs w:val="24"/>
        </w:rPr>
        <w:t xml:space="preserve">“; </w:t>
      </w:r>
    </w:p>
    <w:p w14:paraId="75DF2973" w14:textId="77777777" w:rsidR="001B3483" w:rsidRPr="00800649" w:rsidRDefault="001B3483" w:rsidP="00AF22E8">
      <w:pPr>
        <w:jc w:val="both"/>
        <w:rPr>
          <w:noProof/>
          <w:szCs w:val="24"/>
        </w:rPr>
      </w:pPr>
    </w:p>
    <w:p w14:paraId="71F363C6" w14:textId="0199ED39" w:rsidR="001B3483" w:rsidRPr="00800649" w:rsidRDefault="0004187A" w:rsidP="00AF22E8">
      <w:pPr>
        <w:jc w:val="both"/>
        <w:rPr>
          <w:noProof/>
          <w:szCs w:val="24"/>
        </w:rPr>
      </w:pPr>
      <w:r w:rsidRPr="00800649">
        <w:rPr>
          <w:b/>
          <w:bCs/>
          <w:noProof/>
          <w:szCs w:val="24"/>
        </w:rPr>
        <w:t>1</w:t>
      </w:r>
      <w:r w:rsidR="00BF5061">
        <w:rPr>
          <w:b/>
          <w:bCs/>
          <w:noProof/>
          <w:szCs w:val="24"/>
        </w:rPr>
        <w:t>2</w:t>
      </w:r>
      <w:r w:rsidRPr="00800649">
        <w:rPr>
          <w:b/>
          <w:bCs/>
          <w:noProof/>
          <w:szCs w:val="24"/>
        </w:rPr>
        <w:t xml:space="preserve">) </w:t>
      </w:r>
      <w:r w:rsidR="00F73E89" w:rsidRPr="00800649">
        <w:rPr>
          <w:noProof/>
          <w:szCs w:val="24"/>
        </w:rPr>
        <w:t>paragrahvi 16</w:t>
      </w:r>
      <w:r w:rsidR="00F73E89" w:rsidRPr="00800649">
        <w:rPr>
          <w:noProof/>
          <w:szCs w:val="24"/>
          <w:vertAlign w:val="superscript"/>
        </w:rPr>
        <w:t>8</w:t>
      </w:r>
      <w:r w:rsidR="00F73E89" w:rsidRPr="00800649">
        <w:rPr>
          <w:noProof/>
          <w:szCs w:val="24"/>
        </w:rPr>
        <w:t xml:space="preserve"> täiendatakse lõikega 3 järgmises sõnastuses: </w:t>
      </w:r>
    </w:p>
    <w:p w14:paraId="113C48D2" w14:textId="77777777" w:rsidR="00F73E89" w:rsidRPr="00800649" w:rsidRDefault="00F73E89" w:rsidP="00AF22E8">
      <w:pPr>
        <w:jc w:val="both"/>
        <w:rPr>
          <w:noProof/>
          <w:szCs w:val="24"/>
        </w:rPr>
      </w:pPr>
    </w:p>
    <w:p w14:paraId="4D2D7D06" w14:textId="5C6E689D" w:rsidR="00F73E89" w:rsidRPr="00800649" w:rsidRDefault="00F73E89" w:rsidP="00AF22E8">
      <w:pPr>
        <w:jc w:val="both"/>
        <w:rPr>
          <w:noProof/>
          <w:szCs w:val="24"/>
        </w:rPr>
      </w:pPr>
      <w:r w:rsidRPr="00800649">
        <w:rPr>
          <w:noProof/>
          <w:szCs w:val="24"/>
        </w:rPr>
        <w:t xml:space="preserve">„(3) </w:t>
      </w:r>
      <w:r w:rsidR="00E70022" w:rsidRPr="00800649">
        <w:rPr>
          <w:noProof/>
          <w:szCs w:val="24"/>
        </w:rPr>
        <w:t>Ravimiamet ei pikenda haiglaerandi loa kehtivust, kui esi</w:t>
      </w:r>
      <w:r w:rsidR="003D56E4" w:rsidRPr="00800649">
        <w:rPr>
          <w:noProof/>
          <w:szCs w:val="24"/>
        </w:rPr>
        <w:t xml:space="preserve">neb vähemalt üks järgmistest asjaoludest: </w:t>
      </w:r>
    </w:p>
    <w:p w14:paraId="3CA7EE06" w14:textId="75DA8084" w:rsidR="003D56E4" w:rsidRPr="00800649" w:rsidRDefault="003D56E4" w:rsidP="00AF22E8">
      <w:pPr>
        <w:jc w:val="both"/>
        <w:rPr>
          <w:noProof/>
          <w:szCs w:val="24"/>
        </w:rPr>
      </w:pPr>
      <w:r w:rsidRPr="00800649">
        <w:rPr>
          <w:noProof/>
          <w:szCs w:val="24"/>
        </w:rPr>
        <w:t xml:space="preserve">1) ravimi kvaliteet ei ole tagatud; </w:t>
      </w:r>
    </w:p>
    <w:p w14:paraId="628B4F6B" w14:textId="01D3CC47" w:rsidR="003D56E4" w:rsidRPr="00800649" w:rsidRDefault="003D56E4" w:rsidP="00AF22E8">
      <w:pPr>
        <w:jc w:val="both"/>
        <w:rPr>
          <w:noProof/>
          <w:szCs w:val="24"/>
        </w:rPr>
      </w:pPr>
      <w:r w:rsidRPr="00800649">
        <w:rPr>
          <w:noProof/>
          <w:szCs w:val="24"/>
        </w:rPr>
        <w:t>2) ravimi efektiivsuse ja ohu suhe ei ole</w:t>
      </w:r>
      <w:r w:rsidR="008E6EBA" w:rsidRPr="00800649">
        <w:rPr>
          <w:noProof/>
          <w:szCs w:val="24"/>
        </w:rPr>
        <w:t xml:space="preserve"> enam</w:t>
      </w:r>
      <w:r w:rsidRPr="00800649">
        <w:rPr>
          <w:noProof/>
          <w:szCs w:val="24"/>
        </w:rPr>
        <w:t xml:space="preserve"> soodne; </w:t>
      </w:r>
    </w:p>
    <w:p w14:paraId="7AB33EFE" w14:textId="2AF5B0CA" w:rsidR="003D56E4" w:rsidRPr="00800649" w:rsidRDefault="003D56E4" w:rsidP="00AF22E8">
      <w:pPr>
        <w:jc w:val="both"/>
        <w:rPr>
          <w:noProof/>
          <w:szCs w:val="24"/>
        </w:rPr>
      </w:pPr>
      <w:r w:rsidRPr="00800649">
        <w:rPr>
          <w:noProof/>
          <w:szCs w:val="24"/>
        </w:rPr>
        <w:t xml:space="preserve">3) ravimi valmistamise ja kasutamise nõuded ei ole täidetud; </w:t>
      </w:r>
    </w:p>
    <w:p w14:paraId="2C83483E" w14:textId="391FBB3F" w:rsidR="009B2783" w:rsidRPr="00800649" w:rsidRDefault="003D56E4" w:rsidP="00AF22E8">
      <w:pPr>
        <w:jc w:val="both"/>
        <w:rPr>
          <w:b/>
          <w:bCs/>
          <w:noProof/>
          <w:szCs w:val="24"/>
        </w:rPr>
      </w:pPr>
      <w:r w:rsidRPr="00800649">
        <w:rPr>
          <w:noProof/>
          <w:szCs w:val="24"/>
        </w:rPr>
        <w:t xml:space="preserve">4) </w:t>
      </w:r>
      <w:del w:id="22" w:author="Mari Koik" w:date="2024-08-09T11:36:00Z">
        <w:r w:rsidRPr="00800649" w:rsidDel="00484A37">
          <w:rPr>
            <w:noProof/>
            <w:szCs w:val="24"/>
          </w:rPr>
          <w:delText xml:space="preserve">müügiloaga </w:delText>
        </w:r>
      </w:del>
      <w:r w:rsidRPr="00800649">
        <w:rPr>
          <w:noProof/>
          <w:szCs w:val="24"/>
        </w:rPr>
        <w:t xml:space="preserve">sarnane uudne </w:t>
      </w:r>
      <w:ins w:id="23" w:author="Mari Koik" w:date="2024-08-09T11:36:00Z">
        <w:r w:rsidR="00484A37" w:rsidRPr="00484A37">
          <w:rPr>
            <w:noProof/>
            <w:szCs w:val="24"/>
          </w:rPr>
          <w:t xml:space="preserve">müügiloaga </w:t>
        </w:r>
      </w:ins>
      <w:r w:rsidRPr="00800649">
        <w:rPr>
          <w:noProof/>
          <w:szCs w:val="24"/>
        </w:rPr>
        <w:t xml:space="preserve">ravim on muutunud Eesti patsientidele piisavalt kättesaadavaks.“. </w:t>
      </w:r>
    </w:p>
    <w:p w14:paraId="50B55267" w14:textId="77777777" w:rsidR="00582D35" w:rsidRPr="00800649" w:rsidRDefault="00582D35" w:rsidP="00582D35">
      <w:pPr>
        <w:jc w:val="both"/>
        <w:rPr>
          <w:szCs w:val="24"/>
        </w:rPr>
      </w:pPr>
    </w:p>
    <w:p w14:paraId="011482BA" w14:textId="7742A1E8" w:rsidR="00D44B50" w:rsidRPr="00800649" w:rsidRDefault="00D44B50" w:rsidP="00000281">
      <w:pPr>
        <w:rPr>
          <w:szCs w:val="24"/>
        </w:rPr>
      </w:pPr>
    </w:p>
    <w:p w14:paraId="76030756" w14:textId="77777777" w:rsidR="00D44B50" w:rsidRPr="00800649" w:rsidRDefault="00D44B50" w:rsidP="00000281">
      <w:pPr>
        <w:rPr>
          <w:szCs w:val="24"/>
        </w:rPr>
      </w:pPr>
    </w:p>
    <w:p w14:paraId="7AF592C6" w14:textId="77777777" w:rsidR="008612F8" w:rsidRPr="00800649" w:rsidRDefault="008612F8" w:rsidP="008612F8">
      <w:pPr>
        <w:suppressAutoHyphens/>
        <w:ind w:hanging="11"/>
        <w:jc w:val="both"/>
        <w:rPr>
          <w:color w:val="000000"/>
          <w:szCs w:val="24"/>
          <w:lang w:eastAsia="et-EE"/>
        </w:rPr>
      </w:pPr>
      <w:bookmarkStart w:id="24" w:name="_Hlk66788165"/>
      <w:r w:rsidRPr="00800649">
        <w:rPr>
          <w:color w:val="000000"/>
          <w:szCs w:val="24"/>
          <w:lang w:eastAsia="et-EE"/>
        </w:rPr>
        <w:t>Lauri Hussar</w:t>
      </w:r>
    </w:p>
    <w:p w14:paraId="160D041F" w14:textId="349917A8" w:rsidR="008612F8" w:rsidRPr="00800649" w:rsidRDefault="008612F8" w:rsidP="00AF22E8">
      <w:pPr>
        <w:widowControl w:val="0"/>
        <w:suppressAutoHyphens/>
        <w:autoSpaceDN w:val="0"/>
        <w:jc w:val="both"/>
        <w:textAlignment w:val="baseline"/>
        <w:rPr>
          <w:rFonts w:eastAsia="Arial Unicode MS"/>
          <w:kern w:val="3"/>
          <w:szCs w:val="24"/>
          <w:lang w:eastAsia="et-EE"/>
        </w:rPr>
      </w:pPr>
      <w:r w:rsidRPr="00800649">
        <w:rPr>
          <w:rFonts w:eastAsia="Arial Unicode MS"/>
          <w:kern w:val="3"/>
          <w:szCs w:val="24"/>
          <w:lang w:eastAsia="et-EE"/>
        </w:rPr>
        <w:t>Riigikogu esimees</w:t>
      </w:r>
    </w:p>
    <w:p w14:paraId="0C63D668" w14:textId="77777777" w:rsidR="008612F8" w:rsidRPr="00800649" w:rsidRDefault="008612F8" w:rsidP="008612F8">
      <w:pPr>
        <w:widowControl w:val="0"/>
        <w:tabs>
          <w:tab w:val="left" w:pos="0"/>
        </w:tabs>
        <w:suppressAutoHyphens/>
        <w:autoSpaceDN w:val="0"/>
        <w:jc w:val="both"/>
        <w:textAlignment w:val="baseline"/>
        <w:rPr>
          <w:rFonts w:eastAsia="Arial Unicode MS"/>
          <w:kern w:val="3"/>
          <w:szCs w:val="24"/>
          <w:lang w:eastAsia="et-EE"/>
        </w:rPr>
      </w:pPr>
    </w:p>
    <w:p w14:paraId="6D250FA6" w14:textId="6574D5B5" w:rsidR="008612F8" w:rsidRPr="00800649" w:rsidRDefault="008612F8" w:rsidP="008612F8">
      <w:pPr>
        <w:widowControl w:val="0"/>
        <w:pBdr>
          <w:bottom w:val="single" w:sz="12" w:space="11" w:color="auto"/>
        </w:pBdr>
        <w:suppressAutoHyphens/>
        <w:autoSpaceDN w:val="0"/>
        <w:jc w:val="both"/>
        <w:textAlignment w:val="baseline"/>
        <w:rPr>
          <w:rFonts w:eastAsia="Arial Unicode MS"/>
          <w:kern w:val="3"/>
          <w:szCs w:val="24"/>
          <w:lang w:eastAsia="et-EE"/>
        </w:rPr>
      </w:pPr>
      <w:r w:rsidRPr="00800649">
        <w:rPr>
          <w:rFonts w:eastAsia="Arial Unicode MS"/>
          <w:kern w:val="3"/>
          <w:szCs w:val="24"/>
          <w:lang w:eastAsia="et-EE"/>
        </w:rPr>
        <w:t>Tallinn,</w:t>
      </w:r>
      <w:r w:rsidRPr="00800649">
        <w:rPr>
          <w:rFonts w:eastAsia="Arial Unicode MS"/>
          <w:kern w:val="3"/>
          <w:szCs w:val="24"/>
          <w:lang w:eastAsia="et-EE"/>
        </w:rPr>
        <w:tab/>
      </w:r>
      <w:r w:rsidRPr="00800649">
        <w:rPr>
          <w:rFonts w:eastAsia="Arial Unicode MS"/>
          <w:kern w:val="3"/>
          <w:szCs w:val="24"/>
          <w:lang w:eastAsia="et-EE"/>
        </w:rPr>
        <w:tab/>
        <w:t>202</w:t>
      </w:r>
      <w:r w:rsidR="004F41CD" w:rsidRPr="00800649">
        <w:rPr>
          <w:rFonts w:eastAsia="Arial Unicode MS"/>
          <w:kern w:val="3"/>
          <w:szCs w:val="24"/>
          <w:lang w:eastAsia="et-EE"/>
        </w:rPr>
        <w:t>4</w:t>
      </w:r>
    </w:p>
    <w:p w14:paraId="41D6322A" w14:textId="7C94560E" w:rsidR="008612F8" w:rsidRPr="00800649" w:rsidRDefault="008612F8" w:rsidP="008612F8">
      <w:pPr>
        <w:widowControl w:val="0"/>
        <w:suppressAutoHyphens/>
        <w:autoSpaceDN w:val="0"/>
        <w:jc w:val="both"/>
        <w:textAlignment w:val="baseline"/>
        <w:rPr>
          <w:rFonts w:eastAsia="Arial Unicode MS"/>
          <w:kern w:val="3"/>
          <w:szCs w:val="24"/>
          <w:lang w:eastAsia="et-EE"/>
        </w:rPr>
      </w:pPr>
      <w:r w:rsidRPr="00800649">
        <w:rPr>
          <w:rFonts w:eastAsia="Arial Unicode MS"/>
          <w:kern w:val="3"/>
          <w:szCs w:val="24"/>
          <w:lang w:eastAsia="et-EE"/>
        </w:rPr>
        <w:t xml:space="preserve">Algatab Vabariigi Valitsus </w:t>
      </w:r>
      <w:r w:rsidR="004F41CD" w:rsidRPr="00800649">
        <w:rPr>
          <w:rFonts w:eastAsia="Arial Unicode MS"/>
          <w:kern w:val="3"/>
          <w:szCs w:val="24"/>
          <w:lang w:eastAsia="et-EE"/>
        </w:rPr>
        <w:t xml:space="preserve">... </w:t>
      </w:r>
      <w:r w:rsidRPr="00800649">
        <w:rPr>
          <w:rFonts w:eastAsia="Arial Unicode MS"/>
          <w:kern w:val="3"/>
          <w:szCs w:val="24"/>
          <w:lang w:eastAsia="et-EE"/>
        </w:rPr>
        <w:t xml:space="preserve">. </w:t>
      </w:r>
      <w:r w:rsidR="004F41CD" w:rsidRPr="00800649">
        <w:rPr>
          <w:rFonts w:eastAsia="Arial Unicode MS"/>
          <w:kern w:val="3"/>
          <w:szCs w:val="24"/>
          <w:lang w:eastAsia="et-EE"/>
        </w:rPr>
        <w:t>....</w:t>
      </w:r>
      <w:r w:rsidRPr="00800649">
        <w:rPr>
          <w:rFonts w:eastAsia="Arial Unicode MS"/>
          <w:kern w:val="3"/>
          <w:szCs w:val="24"/>
          <w:lang w:eastAsia="et-EE"/>
        </w:rPr>
        <w:t xml:space="preserve"> 202</w:t>
      </w:r>
      <w:r w:rsidR="004F41CD" w:rsidRPr="00800649">
        <w:rPr>
          <w:rFonts w:eastAsia="Arial Unicode MS"/>
          <w:kern w:val="3"/>
          <w:szCs w:val="24"/>
          <w:lang w:eastAsia="et-EE"/>
        </w:rPr>
        <w:t>4</w:t>
      </w:r>
      <w:r w:rsidR="00CB6DE6" w:rsidRPr="00800649">
        <w:rPr>
          <w:rFonts w:eastAsia="Arial Unicode MS"/>
          <w:kern w:val="3"/>
          <w:szCs w:val="24"/>
          <w:lang w:eastAsia="et-EE"/>
        </w:rPr>
        <w:t>.</w:t>
      </w:r>
      <w:r w:rsidRPr="00800649">
        <w:rPr>
          <w:rFonts w:eastAsia="Arial Unicode MS"/>
          <w:kern w:val="3"/>
          <w:szCs w:val="24"/>
          <w:lang w:eastAsia="et-EE"/>
        </w:rPr>
        <w:t xml:space="preserve"> a nr </w:t>
      </w:r>
      <w:r w:rsidR="004F41CD" w:rsidRPr="00800649">
        <w:rPr>
          <w:rFonts w:eastAsia="Arial Unicode MS"/>
          <w:kern w:val="3"/>
          <w:szCs w:val="24"/>
          <w:lang w:eastAsia="et-EE"/>
        </w:rPr>
        <w:t>...</w:t>
      </w:r>
    </w:p>
    <w:p w14:paraId="514F4D99" w14:textId="77777777" w:rsidR="008612F8" w:rsidRPr="00800649" w:rsidRDefault="008612F8" w:rsidP="008612F8">
      <w:pPr>
        <w:widowControl w:val="0"/>
        <w:suppressAutoHyphens/>
        <w:autoSpaceDN w:val="0"/>
        <w:jc w:val="both"/>
        <w:textAlignment w:val="baseline"/>
        <w:rPr>
          <w:rFonts w:eastAsia="Arial Unicode MS"/>
          <w:kern w:val="3"/>
          <w:szCs w:val="24"/>
          <w:lang w:eastAsia="et-EE"/>
        </w:rPr>
      </w:pPr>
    </w:p>
    <w:bookmarkEnd w:id="24"/>
    <w:p w14:paraId="4FB0B098" w14:textId="0098B928" w:rsidR="005B74AD" w:rsidRPr="00800649" w:rsidRDefault="005B74AD" w:rsidP="00000281">
      <w:pPr>
        <w:rPr>
          <w:szCs w:val="24"/>
        </w:rPr>
      </w:pPr>
    </w:p>
    <w:p w14:paraId="538606B7" w14:textId="50359E74" w:rsidR="00373E89" w:rsidRPr="00800649" w:rsidRDefault="00373E89" w:rsidP="00373E89">
      <w:pPr>
        <w:rPr>
          <w:szCs w:val="24"/>
        </w:rPr>
      </w:pPr>
    </w:p>
    <w:sectPr w:rsidR="00373E89" w:rsidRPr="00800649" w:rsidSect="00157F43">
      <w:footerReference w:type="default" r:id="rId17"/>
      <w:pgSz w:w="11906" w:h="16838" w:code="9"/>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Mari Koik" w:date="2024-08-09T10:56:00Z" w:initials="MK">
    <w:p w14:paraId="65B8568D" w14:textId="77777777" w:rsidR="00176BF5" w:rsidRDefault="00176BF5" w:rsidP="00176BF5">
      <w:pPr>
        <w:pStyle w:val="Kommentaaritekst"/>
      </w:pPr>
      <w:r>
        <w:rPr>
          <w:rStyle w:val="Kommentaariviide"/>
        </w:rPr>
        <w:annotationRef/>
      </w:r>
      <w:r>
        <w:t>Oli valeseos "müügiloaga sarnane"</w:t>
      </w:r>
    </w:p>
  </w:comment>
  <w:comment w:id="5" w:author="Markus Ühtigi" w:date="2024-08-19T15:43:00Z" w:initials="MÜ">
    <w:p w14:paraId="5AF3BE12" w14:textId="77777777" w:rsidR="000938A0" w:rsidRDefault="000938A0" w:rsidP="000938A0">
      <w:pPr>
        <w:pStyle w:val="Kommentaaritekst"/>
      </w:pPr>
      <w:r>
        <w:rPr>
          <w:rStyle w:val="Kommentaariviide"/>
        </w:rPr>
        <w:annotationRef/>
      </w:r>
      <w:r>
        <w:t>On ebaselge selle sõna vajalikkus, kuivõrd p 6 juba loetleb tingimused selle olemuse kohta. Pealegi pole selge selle sõna sisu siin kontekstis - kas ka valmistamise "kord" erineb?</w:t>
      </w:r>
    </w:p>
  </w:comment>
  <w:comment w:id="7" w:author="Markus Ühtigi" w:date="2024-08-22T09:59:00Z" w:initials="MÜ">
    <w:p w14:paraId="00715121" w14:textId="77777777" w:rsidR="00BB6651" w:rsidRDefault="00246608" w:rsidP="00BB6651">
      <w:pPr>
        <w:pStyle w:val="Kommentaaritekst"/>
      </w:pPr>
      <w:r>
        <w:rPr>
          <w:rStyle w:val="Kommentaariviide"/>
        </w:rPr>
        <w:annotationRef/>
      </w:r>
      <w:r w:rsidR="00BB6651">
        <w:t>"Efektiivsusseire plaan" on siin seaduses uus termin. HÕNTE § 18 lg 5 kohaselt määratletakse sellise termini sisu kas pärast termini esmakordset kasutamist eelnõu struktuuriosas, kuhu on koondatud terminiga seotud sätted, või eelnõu üldsätetes selle termini jaoks kavandatavas paragrahvis. Lisaks peaks terminit selgitama ka seletuskirja neljandas osas "eelnõu terminoloogia", vt HÕNTE § 44.</w:t>
      </w:r>
    </w:p>
  </w:comment>
  <w:comment w:id="17" w:author="Mari Koik" w:date="2024-08-09T11:38:00Z" w:initials="MK">
    <w:p w14:paraId="468305C2" w14:textId="6FB0E782" w:rsidR="00420B41" w:rsidRDefault="00420B41" w:rsidP="00420B41">
      <w:pPr>
        <w:pStyle w:val="Kommentaaritekst"/>
      </w:pPr>
      <w:r>
        <w:rPr>
          <w:rStyle w:val="Kommentaariviide"/>
        </w:rPr>
        <w:annotationRef/>
      </w:r>
      <w:r>
        <w:t>Samas lauses võib jätta kordamata. On lakoonilisem.</w:t>
      </w:r>
    </w:p>
  </w:comment>
  <w:comment w:id="20" w:author="Markus Ühtigi" w:date="2024-08-19T15:44:00Z" w:initials="MÜ">
    <w:p w14:paraId="44FEE33C" w14:textId="77777777" w:rsidR="000938A0" w:rsidRDefault="000938A0" w:rsidP="000938A0">
      <w:pPr>
        <w:pStyle w:val="Kommentaaritekst"/>
      </w:pPr>
      <w:r>
        <w:rPr>
          <w:rStyle w:val="Kommentaariviide"/>
        </w:rPr>
        <w:annotationRef/>
      </w:r>
      <w:r>
        <w:t>"Andmed ja dokumendid", kuigi p-s 5 vaid "andmed".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5B8568D" w15:done="0"/>
  <w15:commentEx w15:paraId="5AF3BE12" w15:done="0"/>
  <w15:commentEx w15:paraId="00715121" w15:done="0"/>
  <w15:commentEx w15:paraId="468305C2" w15:done="0"/>
  <w15:commentEx w15:paraId="44FEE33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60744F" w16cex:dateUtc="2024-08-09T07:56:00Z"/>
  <w16cex:commentExtensible w16cex:durableId="2A6DE6A1" w16cex:dateUtc="2024-08-19T12:43:00Z"/>
  <w16cex:commentExtensible w16cex:durableId="2A718A6E" w16cex:dateUtc="2024-08-22T06:59:00Z"/>
  <w16cex:commentExtensible w16cex:durableId="2A607E2F" w16cex:dateUtc="2024-08-09T08:38:00Z"/>
  <w16cex:commentExtensible w16cex:durableId="2A6DE6CF" w16cex:dateUtc="2024-08-19T12: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B8568D" w16cid:durableId="2A60744F"/>
  <w16cid:commentId w16cid:paraId="5AF3BE12" w16cid:durableId="2A6DE6A1"/>
  <w16cid:commentId w16cid:paraId="00715121" w16cid:durableId="2A718A6E"/>
  <w16cid:commentId w16cid:paraId="468305C2" w16cid:durableId="2A607E2F"/>
  <w16cid:commentId w16cid:paraId="44FEE33C" w16cid:durableId="2A6DE6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5FEDC" w14:textId="77777777" w:rsidR="00DC498F" w:rsidRDefault="00DC498F" w:rsidP="00E13352">
      <w:r>
        <w:separator/>
      </w:r>
    </w:p>
  </w:endnote>
  <w:endnote w:type="continuationSeparator" w:id="0">
    <w:p w14:paraId="1B7C8BCB" w14:textId="77777777" w:rsidR="00DC498F" w:rsidRDefault="00DC498F" w:rsidP="00E13352">
      <w:r>
        <w:continuationSeparator/>
      </w:r>
    </w:p>
  </w:endnote>
  <w:endnote w:type="continuationNotice" w:id="1">
    <w:p w14:paraId="21454E64" w14:textId="77777777" w:rsidR="00DC498F" w:rsidRDefault="00DC49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2457870"/>
      <w:docPartObj>
        <w:docPartGallery w:val="Page Numbers (Bottom of Page)"/>
        <w:docPartUnique/>
      </w:docPartObj>
    </w:sdtPr>
    <w:sdtEndPr/>
    <w:sdtContent>
      <w:p w14:paraId="232B5F44" w14:textId="63FD5752" w:rsidR="005B74AD" w:rsidRDefault="005B74AD">
        <w:pPr>
          <w:pStyle w:val="Jalus"/>
          <w:jc w:val="center"/>
        </w:pPr>
        <w:r>
          <w:fldChar w:fldCharType="begin"/>
        </w:r>
        <w:r>
          <w:instrText>PAGE   \* MERGEFORMAT</w:instrText>
        </w:r>
        <w:r>
          <w:fldChar w:fldCharType="separate"/>
        </w:r>
        <w:r w:rsidR="005A5B6E">
          <w:rPr>
            <w:noProof/>
          </w:rPr>
          <w:t>1</w:t>
        </w:r>
        <w:r w:rsidR="005A5B6E">
          <w:rPr>
            <w:noProof/>
          </w:rPr>
          <w:t>3</w:t>
        </w:r>
        <w:r>
          <w:fldChar w:fldCharType="end"/>
        </w:r>
      </w:p>
    </w:sdtContent>
  </w:sdt>
  <w:p w14:paraId="22D60325" w14:textId="77777777" w:rsidR="005B74AD" w:rsidRDefault="005B74A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FF947" w14:textId="77777777" w:rsidR="00DC498F" w:rsidRDefault="00DC498F" w:rsidP="00E13352">
      <w:r>
        <w:separator/>
      </w:r>
    </w:p>
  </w:footnote>
  <w:footnote w:type="continuationSeparator" w:id="0">
    <w:p w14:paraId="44C1F716" w14:textId="77777777" w:rsidR="00DC498F" w:rsidRDefault="00DC498F" w:rsidP="00E13352">
      <w:r>
        <w:continuationSeparator/>
      </w:r>
    </w:p>
  </w:footnote>
  <w:footnote w:type="continuationNotice" w:id="1">
    <w:p w14:paraId="4E92B886" w14:textId="77777777" w:rsidR="00DC498F" w:rsidRDefault="00DC498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C65B3"/>
    <w:multiLevelType w:val="hybridMultilevel"/>
    <w:tmpl w:val="D62A80D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D205C0"/>
    <w:multiLevelType w:val="hybridMultilevel"/>
    <w:tmpl w:val="DB2CA5F2"/>
    <w:lvl w:ilvl="0" w:tplc="C3589558">
      <w:start w:val="1"/>
      <w:numFmt w:val="decimal"/>
      <w:lvlText w:val="(%1)"/>
      <w:lvlJc w:val="left"/>
      <w:pPr>
        <w:ind w:left="465" w:hanging="405"/>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2" w15:restartNumberingAfterBreak="0">
    <w:nsid w:val="0C44354C"/>
    <w:multiLevelType w:val="hybridMultilevel"/>
    <w:tmpl w:val="47F6028A"/>
    <w:lvl w:ilvl="0" w:tplc="0425000F">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3" w15:restartNumberingAfterBreak="0">
    <w:nsid w:val="1C6B6C8E"/>
    <w:multiLevelType w:val="hybridMultilevel"/>
    <w:tmpl w:val="3F062D66"/>
    <w:lvl w:ilvl="0" w:tplc="7AA46A60">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DFE58BF"/>
    <w:multiLevelType w:val="hybridMultilevel"/>
    <w:tmpl w:val="06AA219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6B1035C"/>
    <w:multiLevelType w:val="hybridMultilevel"/>
    <w:tmpl w:val="22600FE2"/>
    <w:lvl w:ilvl="0" w:tplc="7E1C5722">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27965ACD"/>
    <w:multiLevelType w:val="hybridMultilevel"/>
    <w:tmpl w:val="4D66A75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C254F79"/>
    <w:multiLevelType w:val="hybridMultilevel"/>
    <w:tmpl w:val="16C86606"/>
    <w:lvl w:ilvl="0" w:tplc="0D4096C6">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8" w15:restartNumberingAfterBreak="0">
    <w:nsid w:val="3713143D"/>
    <w:multiLevelType w:val="hybridMultilevel"/>
    <w:tmpl w:val="D9E819C2"/>
    <w:lvl w:ilvl="0" w:tplc="515CC00A">
      <w:start w:val="1"/>
      <w:numFmt w:val="decimal"/>
      <w:lvlText w:val="(%1)"/>
      <w:lvlJc w:val="left"/>
      <w:pPr>
        <w:ind w:left="420" w:hanging="360"/>
      </w:pPr>
      <w:rPr>
        <w:rFonts w:cs="Times New Roman" w:hint="default"/>
      </w:rPr>
    </w:lvl>
    <w:lvl w:ilvl="1" w:tplc="04250019" w:tentative="1">
      <w:start w:val="1"/>
      <w:numFmt w:val="lowerLetter"/>
      <w:lvlText w:val="%2."/>
      <w:lvlJc w:val="left"/>
      <w:pPr>
        <w:ind w:left="1140" w:hanging="360"/>
      </w:pPr>
      <w:rPr>
        <w:rFonts w:cs="Times New Roman"/>
      </w:rPr>
    </w:lvl>
    <w:lvl w:ilvl="2" w:tplc="0425001B" w:tentative="1">
      <w:start w:val="1"/>
      <w:numFmt w:val="lowerRoman"/>
      <w:lvlText w:val="%3."/>
      <w:lvlJc w:val="right"/>
      <w:pPr>
        <w:ind w:left="1860" w:hanging="180"/>
      </w:pPr>
      <w:rPr>
        <w:rFonts w:cs="Times New Roman"/>
      </w:rPr>
    </w:lvl>
    <w:lvl w:ilvl="3" w:tplc="0425000F" w:tentative="1">
      <w:start w:val="1"/>
      <w:numFmt w:val="decimal"/>
      <w:lvlText w:val="%4."/>
      <w:lvlJc w:val="left"/>
      <w:pPr>
        <w:ind w:left="2580" w:hanging="360"/>
      </w:pPr>
      <w:rPr>
        <w:rFonts w:cs="Times New Roman"/>
      </w:rPr>
    </w:lvl>
    <w:lvl w:ilvl="4" w:tplc="04250019" w:tentative="1">
      <w:start w:val="1"/>
      <w:numFmt w:val="lowerLetter"/>
      <w:lvlText w:val="%5."/>
      <w:lvlJc w:val="left"/>
      <w:pPr>
        <w:ind w:left="3300" w:hanging="360"/>
      </w:pPr>
      <w:rPr>
        <w:rFonts w:cs="Times New Roman"/>
      </w:rPr>
    </w:lvl>
    <w:lvl w:ilvl="5" w:tplc="0425001B" w:tentative="1">
      <w:start w:val="1"/>
      <w:numFmt w:val="lowerRoman"/>
      <w:lvlText w:val="%6."/>
      <w:lvlJc w:val="right"/>
      <w:pPr>
        <w:ind w:left="4020" w:hanging="180"/>
      </w:pPr>
      <w:rPr>
        <w:rFonts w:cs="Times New Roman"/>
      </w:rPr>
    </w:lvl>
    <w:lvl w:ilvl="6" w:tplc="0425000F" w:tentative="1">
      <w:start w:val="1"/>
      <w:numFmt w:val="decimal"/>
      <w:lvlText w:val="%7."/>
      <w:lvlJc w:val="left"/>
      <w:pPr>
        <w:ind w:left="4740" w:hanging="360"/>
      </w:pPr>
      <w:rPr>
        <w:rFonts w:cs="Times New Roman"/>
      </w:rPr>
    </w:lvl>
    <w:lvl w:ilvl="7" w:tplc="04250019" w:tentative="1">
      <w:start w:val="1"/>
      <w:numFmt w:val="lowerLetter"/>
      <w:lvlText w:val="%8."/>
      <w:lvlJc w:val="left"/>
      <w:pPr>
        <w:ind w:left="5460" w:hanging="360"/>
      </w:pPr>
      <w:rPr>
        <w:rFonts w:cs="Times New Roman"/>
      </w:rPr>
    </w:lvl>
    <w:lvl w:ilvl="8" w:tplc="0425001B" w:tentative="1">
      <w:start w:val="1"/>
      <w:numFmt w:val="lowerRoman"/>
      <w:lvlText w:val="%9."/>
      <w:lvlJc w:val="right"/>
      <w:pPr>
        <w:ind w:left="6180" w:hanging="180"/>
      </w:pPr>
      <w:rPr>
        <w:rFonts w:cs="Times New Roman"/>
      </w:rPr>
    </w:lvl>
  </w:abstractNum>
  <w:abstractNum w:abstractNumId="9" w15:restartNumberingAfterBreak="0">
    <w:nsid w:val="3A4822AE"/>
    <w:multiLevelType w:val="hybridMultilevel"/>
    <w:tmpl w:val="3C1EA9AE"/>
    <w:lvl w:ilvl="0" w:tplc="04250011">
      <w:start w:val="1"/>
      <w:numFmt w:val="decimal"/>
      <w:lvlText w:val="%1)"/>
      <w:lvlJc w:val="left"/>
      <w:pPr>
        <w:ind w:left="502" w:hanging="360"/>
      </w:pPr>
      <w:rPr>
        <w:rFonts w:cs="Times New Roman"/>
      </w:rPr>
    </w:lvl>
    <w:lvl w:ilvl="1" w:tplc="04250019" w:tentative="1">
      <w:start w:val="1"/>
      <w:numFmt w:val="lowerLetter"/>
      <w:lvlText w:val="%2."/>
      <w:lvlJc w:val="left"/>
      <w:pPr>
        <w:ind w:left="-1253" w:hanging="360"/>
      </w:pPr>
      <w:rPr>
        <w:rFonts w:cs="Times New Roman"/>
      </w:rPr>
    </w:lvl>
    <w:lvl w:ilvl="2" w:tplc="0425001B" w:tentative="1">
      <w:start w:val="1"/>
      <w:numFmt w:val="lowerRoman"/>
      <w:lvlText w:val="%3."/>
      <w:lvlJc w:val="right"/>
      <w:pPr>
        <w:ind w:left="-533" w:hanging="180"/>
      </w:pPr>
      <w:rPr>
        <w:rFonts w:cs="Times New Roman"/>
      </w:rPr>
    </w:lvl>
    <w:lvl w:ilvl="3" w:tplc="0425000F" w:tentative="1">
      <w:start w:val="1"/>
      <w:numFmt w:val="decimal"/>
      <w:lvlText w:val="%4."/>
      <w:lvlJc w:val="left"/>
      <w:pPr>
        <w:ind w:left="187" w:hanging="360"/>
      </w:pPr>
      <w:rPr>
        <w:rFonts w:cs="Times New Roman"/>
      </w:rPr>
    </w:lvl>
    <w:lvl w:ilvl="4" w:tplc="04250019" w:tentative="1">
      <w:start w:val="1"/>
      <w:numFmt w:val="lowerLetter"/>
      <w:lvlText w:val="%5."/>
      <w:lvlJc w:val="left"/>
      <w:pPr>
        <w:ind w:left="907" w:hanging="360"/>
      </w:pPr>
      <w:rPr>
        <w:rFonts w:cs="Times New Roman"/>
      </w:rPr>
    </w:lvl>
    <w:lvl w:ilvl="5" w:tplc="0425001B" w:tentative="1">
      <w:start w:val="1"/>
      <w:numFmt w:val="lowerRoman"/>
      <w:lvlText w:val="%6."/>
      <w:lvlJc w:val="right"/>
      <w:pPr>
        <w:ind w:left="1627" w:hanging="180"/>
      </w:pPr>
      <w:rPr>
        <w:rFonts w:cs="Times New Roman"/>
      </w:rPr>
    </w:lvl>
    <w:lvl w:ilvl="6" w:tplc="0425000F" w:tentative="1">
      <w:start w:val="1"/>
      <w:numFmt w:val="decimal"/>
      <w:lvlText w:val="%7."/>
      <w:lvlJc w:val="left"/>
      <w:pPr>
        <w:ind w:left="2347" w:hanging="360"/>
      </w:pPr>
      <w:rPr>
        <w:rFonts w:cs="Times New Roman"/>
      </w:rPr>
    </w:lvl>
    <w:lvl w:ilvl="7" w:tplc="04250019" w:tentative="1">
      <w:start w:val="1"/>
      <w:numFmt w:val="lowerLetter"/>
      <w:lvlText w:val="%8."/>
      <w:lvlJc w:val="left"/>
      <w:pPr>
        <w:ind w:left="3067" w:hanging="360"/>
      </w:pPr>
      <w:rPr>
        <w:rFonts w:cs="Times New Roman"/>
      </w:rPr>
    </w:lvl>
    <w:lvl w:ilvl="8" w:tplc="0425001B" w:tentative="1">
      <w:start w:val="1"/>
      <w:numFmt w:val="lowerRoman"/>
      <w:lvlText w:val="%9."/>
      <w:lvlJc w:val="right"/>
      <w:pPr>
        <w:ind w:left="3787" w:hanging="180"/>
      </w:pPr>
      <w:rPr>
        <w:rFonts w:cs="Times New Roman"/>
      </w:rPr>
    </w:lvl>
  </w:abstractNum>
  <w:abstractNum w:abstractNumId="10" w15:restartNumberingAfterBreak="0">
    <w:nsid w:val="3FE27E89"/>
    <w:multiLevelType w:val="hybridMultilevel"/>
    <w:tmpl w:val="576C280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1" w15:restartNumberingAfterBreak="0">
    <w:nsid w:val="4EE452CC"/>
    <w:multiLevelType w:val="hybridMultilevel"/>
    <w:tmpl w:val="CCE03E1C"/>
    <w:lvl w:ilvl="0" w:tplc="13EA5C0C">
      <w:start w:val="1"/>
      <w:numFmt w:val="decimal"/>
      <w:lvlText w:val="(%1)"/>
      <w:lvlJc w:val="left"/>
      <w:pPr>
        <w:ind w:left="780" w:hanging="42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2" w15:restartNumberingAfterBreak="0">
    <w:nsid w:val="52A67135"/>
    <w:multiLevelType w:val="hybridMultilevel"/>
    <w:tmpl w:val="16006488"/>
    <w:lvl w:ilvl="0" w:tplc="B1B61B64">
      <w:start w:val="1"/>
      <w:numFmt w:val="decimal"/>
      <w:lvlText w:val="(%1)"/>
      <w:lvlJc w:val="left"/>
      <w:pPr>
        <w:ind w:left="735" w:hanging="37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4D819DD"/>
    <w:multiLevelType w:val="hybridMultilevel"/>
    <w:tmpl w:val="ECB0BAD0"/>
    <w:lvl w:ilvl="0" w:tplc="4BFA14E6">
      <w:start w:val="1"/>
      <w:numFmt w:val="decimal"/>
      <w:lvlText w:val="(%1)"/>
      <w:lvlJc w:val="left"/>
      <w:pPr>
        <w:ind w:left="420" w:hanging="360"/>
      </w:pPr>
      <w:rPr>
        <w:rFonts w:cs="Times New Roman" w:hint="default"/>
      </w:rPr>
    </w:lvl>
    <w:lvl w:ilvl="1" w:tplc="04250019" w:tentative="1">
      <w:start w:val="1"/>
      <w:numFmt w:val="lowerLetter"/>
      <w:lvlText w:val="%2."/>
      <w:lvlJc w:val="left"/>
      <w:pPr>
        <w:ind w:left="1140" w:hanging="360"/>
      </w:pPr>
      <w:rPr>
        <w:rFonts w:cs="Times New Roman"/>
      </w:rPr>
    </w:lvl>
    <w:lvl w:ilvl="2" w:tplc="0425001B" w:tentative="1">
      <w:start w:val="1"/>
      <w:numFmt w:val="lowerRoman"/>
      <w:lvlText w:val="%3."/>
      <w:lvlJc w:val="right"/>
      <w:pPr>
        <w:ind w:left="1860" w:hanging="180"/>
      </w:pPr>
      <w:rPr>
        <w:rFonts w:cs="Times New Roman"/>
      </w:rPr>
    </w:lvl>
    <w:lvl w:ilvl="3" w:tplc="0425000F" w:tentative="1">
      <w:start w:val="1"/>
      <w:numFmt w:val="decimal"/>
      <w:lvlText w:val="%4."/>
      <w:lvlJc w:val="left"/>
      <w:pPr>
        <w:ind w:left="2580" w:hanging="360"/>
      </w:pPr>
      <w:rPr>
        <w:rFonts w:cs="Times New Roman"/>
      </w:rPr>
    </w:lvl>
    <w:lvl w:ilvl="4" w:tplc="04250019" w:tentative="1">
      <w:start w:val="1"/>
      <w:numFmt w:val="lowerLetter"/>
      <w:lvlText w:val="%5."/>
      <w:lvlJc w:val="left"/>
      <w:pPr>
        <w:ind w:left="3300" w:hanging="360"/>
      </w:pPr>
      <w:rPr>
        <w:rFonts w:cs="Times New Roman"/>
      </w:rPr>
    </w:lvl>
    <w:lvl w:ilvl="5" w:tplc="0425001B" w:tentative="1">
      <w:start w:val="1"/>
      <w:numFmt w:val="lowerRoman"/>
      <w:lvlText w:val="%6."/>
      <w:lvlJc w:val="right"/>
      <w:pPr>
        <w:ind w:left="4020" w:hanging="180"/>
      </w:pPr>
      <w:rPr>
        <w:rFonts w:cs="Times New Roman"/>
      </w:rPr>
    </w:lvl>
    <w:lvl w:ilvl="6" w:tplc="0425000F" w:tentative="1">
      <w:start w:val="1"/>
      <w:numFmt w:val="decimal"/>
      <w:lvlText w:val="%7."/>
      <w:lvlJc w:val="left"/>
      <w:pPr>
        <w:ind w:left="4740" w:hanging="360"/>
      </w:pPr>
      <w:rPr>
        <w:rFonts w:cs="Times New Roman"/>
      </w:rPr>
    </w:lvl>
    <w:lvl w:ilvl="7" w:tplc="04250019" w:tentative="1">
      <w:start w:val="1"/>
      <w:numFmt w:val="lowerLetter"/>
      <w:lvlText w:val="%8."/>
      <w:lvlJc w:val="left"/>
      <w:pPr>
        <w:ind w:left="5460" w:hanging="360"/>
      </w:pPr>
      <w:rPr>
        <w:rFonts w:cs="Times New Roman"/>
      </w:rPr>
    </w:lvl>
    <w:lvl w:ilvl="8" w:tplc="0425001B" w:tentative="1">
      <w:start w:val="1"/>
      <w:numFmt w:val="lowerRoman"/>
      <w:lvlText w:val="%9."/>
      <w:lvlJc w:val="right"/>
      <w:pPr>
        <w:ind w:left="6180" w:hanging="180"/>
      </w:pPr>
      <w:rPr>
        <w:rFonts w:cs="Times New Roman"/>
      </w:rPr>
    </w:lvl>
  </w:abstractNum>
  <w:abstractNum w:abstractNumId="14" w15:restartNumberingAfterBreak="0">
    <w:nsid w:val="685011B8"/>
    <w:multiLevelType w:val="hybridMultilevel"/>
    <w:tmpl w:val="EDA8C512"/>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5" w15:restartNumberingAfterBreak="0">
    <w:nsid w:val="6B78291E"/>
    <w:multiLevelType w:val="hybridMultilevel"/>
    <w:tmpl w:val="B6CEB154"/>
    <w:lvl w:ilvl="0" w:tplc="8E749DA2">
      <w:start w:val="1"/>
      <w:numFmt w:val="decimal"/>
      <w:lvlText w:val="%1."/>
      <w:lvlJc w:val="left"/>
      <w:pPr>
        <w:ind w:left="720" w:hanging="360"/>
      </w:pPr>
      <w:rPr>
        <w:rFonts w:eastAsia="Times New Roman"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E9440B0"/>
    <w:multiLevelType w:val="hybridMultilevel"/>
    <w:tmpl w:val="2F58D14C"/>
    <w:lvl w:ilvl="0" w:tplc="5AEA2EA0">
      <w:start w:val="1"/>
      <w:numFmt w:val="decimal"/>
      <w:lvlText w:val="(%1)"/>
      <w:lvlJc w:val="left"/>
      <w:pPr>
        <w:ind w:left="465" w:hanging="405"/>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num w:numId="1" w16cid:durableId="978649495">
    <w:abstractNumId w:val="5"/>
  </w:num>
  <w:num w:numId="2" w16cid:durableId="1053045637">
    <w:abstractNumId w:val="14"/>
  </w:num>
  <w:num w:numId="3" w16cid:durableId="1362821803">
    <w:abstractNumId w:val="3"/>
  </w:num>
  <w:num w:numId="4" w16cid:durableId="1786580554">
    <w:abstractNumId w:val="11"/>
  </w:num>
  <w:num w:numId="5" w16cid:durableId="1977485240">
    <w:abstractNumId w:val="7"/>
  </w:num>
  <w:num w:numId="6" w16cid:durableId="560209869">
    <w:abstractNumId w:val="2"/>
  </w:num>
  <w:num w:numId="7" w16cid:durableId="299113343">
    <w:abstractNumId w:val="13"/>
  </w:num>
  <w:num w:numId="8" w16cid:durableId="1582376624">
    <w:abstractNumId w:val="8"/>
  </w:num>
  <w:num w:numId="9" w16cid:durableId="243219937">
    <w:abstractNumId w:val="9"/>
  </w:num>
  <w:num w:numId="10" w16cid:durableId="607202636">
    <w:abstractNumId w:val="10"/>
  </w:num>
  <w:num w:numId="11" w16cid:durableId="1106386182">
    <w:abstractNumId w:val="15"/>
  </w:num>
  <w:num w:numId="12" w16cid:durableId="1621642805">
    <w:abstractNumId w:val="4"/>
  </w:num>
  <w:num w:numId="13" w16cid:durableId="1435830126">
    <w:abstractNumId w:val="1"/>
  </w:num>
  <w:num w:numId="14" w16cid:durableId="590090942">
    <w:abstractNumId w:val="16"/>
  </w:num>
  <w:num w:numId="15" w16cid:durableId="1899972650">
    <w:abstractNumId w:val="6"/>
  </w:num>
  <w:num w:numId="16" w16cid:durableId="1517965750">
    <w:abstractNumId w:val="0"/>
  </w:num>
  <w:num w:numId="17" w16cid:durableId="663240165">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oik">
    <w15:presenceInfo w15:providerId="AD" w15:userId="S::mari.koik@just.ee::35ec3d9a-739e-4d69-8d21-732e3e4a96d5"/>
  </w15:person>
  <w15:person w15:author="Markus Ühtigi">
    <w15:presenceInfo w15:providerId="AD" w15:userId="S::Markus.Yhtigi@just.ee::d3e435c5-b525-4f8b-aa00-e5a77323ad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58D"/>
    <w:rsid w:val="00000281"/>
    <w:rsid w:val="0000039B"/>
    <w:rsid w:val="00000658"/>
    <w:rsid w:val="00000871"/>
    <w:rsid w:val="00001C7C"/>
    <w:rsid w:val="00003FBB"/>
    <w:rsid w:val="00004A71"/>
    <w:rsid w:val="00004DEE"/>
    <w:rsid w:val="000052DF"/>
    <w:rsid w:val="000066F1"/>
    <w:rsid w:val="000078DE"/>
    <w:rsid w:val="00007A96"/>
    <w:rsid w:val="00010272"/>
    <w:rsid w:val="0001266C"/>
    <w:rsid w:val="00012EA8"/>
    <w:rsid w:val="00013067"/>
    <w:rsid w:val="00013510"/>
    <w:rsid w:val="00013622"/>
    <w:rsid w:val="0001441C"/>
    <w:rsid w:val="000144E5"/>
    <w:rsid w:val="00014602"/>
    <w:rsid w:val="00014830"/>
    <w:rsid w:val="0001562F"/>
    <w:rsid w:val="000157B5"/>
    <w:rsid w:val="00015A6F"/>
    <w:rsid w:val="00015F44"/>
    <w:rsid w:val="00016465"/>
    <w:rsid w:val="00016475"/>
    <w:rsid w:val="00016C00"/>
    <w:rsid w:val="000202FA"/>
    <w:rsid w:val="0002072D"/>
    <w:rsid w:val="00020837"/>
    <w:rsid w:val="00021D7B"/>
    <w:rsid w:val="0002214A"/>
    <w:rsid w:val="000226DE"/>
    <w:rsid w:val="00023714"/>
    <w:rsid w:val="00023C3F"/>
    <w:rsid w:val="00023E1F"/>
    <w:rsid w:val="00024015"/>
    <w:rsid w:val="00024218"/>
    <w:rsid w:val="00024443"/>
    <w:rsid w:val="0002485E"/>
    <w:rsid w:val="0002609E"/>
    <w:rsid w:val="00031080"/>
    <w:rsid w:val="000311BC"/>
    <w:rsid w:val="00031240"/>
    <w:rsid w:val="00031A97"/>
    <w:rsid w:val="00031CDF"/>
    <w:rsid w:val="00031DDF"/>
    <w:rsid w:val="00031F69"/>
    <w:rsid w:val="0003351E"/>
    <w:rsid w:val="00033B9C"/>
    <w:rsid w:val="00034859"/>
    <w:rsid w:val="0003574C"/>
    <w:rsid w:val="0003651C"/>
    <w:rsid w:val="00036AE4"/>
    <w:rsid w:val="00036B93"/>
    <w:rsid w:val="000378D4"/>
    <w:rsid w:val="00037F44"/>
    <w:rsid w:val="00040F5E"/>
    <w:rsid w:val="0004122C"/>
    <w:rsid w:val="00041336"/>
    <w:rsid w:val="0004187A"/>
    <w:rsid w:val="00041C98"/>
    <w:rsid w:val="000429A8"/>
    <w:rsid w:val="00042D7D"/>
    <w:rsid w:val="00043106"/>
    <w:rsid w:val="00043780"/>
    <w:rsid w:val="00043C69"/>
    <w:rsid w:val="000446A6"/>
    <w:rsid w:val="00044A93"/>
    <w:rsid w:val="00044B9B"/>
    <w:rsid w:val="00044E4A"/>
    <w:rsid w:val="00044E98"/>
    <w:rsid w:val="00044FEE"/>
    <w:rsid w:val="0004624B"/>
    <w:rsid w:val="000468B3"/>
    <w:rsid w:val="00046FB2"/>
    <w:rsid w:val="000476AA"/>
    <w:rsid w:val="00050BE1"/>
    <w:rsid w:val="000510DF"/>
    <w:rsid w:val="00051245"/>
    <w:rsid w:val="0005242A"/>
    <w:rsid w:val="000532F8"/>
    <w:rsid w:val="0005392F"/>
    <w:rsid w:val="00054C00"/>
    <w:rsid w:val="0005631A"/>
    <w:rsid w:val="00056CF7"/>
    <w:rsid w:val="00057287"/>
    <w:rsid w:val="0006033E"/>
    <w:rsid w:val="000604B4"/>
    <w:rsid w:val="00061A84"/>
    <w:rsid w:val="0006204E"/>
    <w:rsid w:val="00062079"/>
    <w:rsid w:val="000622C8"/>
    <w:rsid w:val="000623D9"/>
    <w:rsid w:val="00062BB6"/>
    <w:rsid w:val="000642C3"/>
    <w:rsid w:val="00066890"/>
    <w:rsid w:val="0006707E"/>
    <w:rsid w:val="000672FA"/>
    <w:rsid w:val="00067EAB"/>
    <w:rsid w:val="00070032"/>
    <w:rsid w:val="000708CC"/>
    <w:rsid w:val="00070F1F"/>
    <w:rsid w:val="0007101F"/>
    <w:rsid w:val="0007224F"/>
    <w:rsid w:val="0007290A"/>
    <w:rsid w:val="00072A1F"/>
    <w:rsid w:val="00072D89"/>
    <w:rsid w:val="00072E9D"/>
    <w:rsid w:val="00072F89"/>
    <w:rsid w:val="000762D9"/>
    <w:rsid w:val="000763CE"/>
    <w:rsid w:val="000769EB"/>
    <w:rsid w:val="00076CEB"/>
    <w:rsid w:val="0007728F"/>
    <w:rsid w:val="000775F8"/>
    <w:rsid w:val="000803F4"/>
    <w:rsid w:val="0008059D"/>
    <w:rsid w:val="000812A0"/>
    <w:rsid w:val="00081575"/>
    <w:rsid w:val="00081A4E"/>
    <w:rsid w:val="00081EFD"/>
    <w:rsid w:val="00083671"/>
    <w:rsid w:val="00083914"/>
    <w:rsid w:val="00084497"/>
    <w:rsid w:val="000847A1"/>
    <w:rsid w:val="00084B79"/>
    <w:rsid w:val="00084BF5"/>
    <w:rsid w:val="0008711C"/>
    <w:rsid w:val="000879DD"/>
    <w:rsid w:val="00091698"/>
    <w:rsid w:val="00091813"/>
    <w:rsid w:val="00092057"/>
    <w:rsid w:val="00092883"/>
    <w:rsid w:val="0009347A"/>
    <w:rsid w:val="000934B8"/>
    <w:rsid w:val="000938A0"/>
    <w:rsid w:val="00094311"/>
    <w:rsid w:val="00095C9A"/>
    <w:rsid w:val="000969BD"/>
    <w:rsid w:val="00097EC3"/>
    <w:rsid w:val="000A012A"/>
    <w:rsid w:val="000A0D28"/>
    <w:rsid w:val="000A1471"/>
    <w:rsid w:val="000A19DB"/>
    <w:rsid w:val="000A2742"/>
    <w:rsid w:val="000A34E0"/>
    <w:rsid w:val="000A3992"/>
    <w:rsid w:val="000A3F14"/>
    <w:rsid w:val="000A40D2"/>
    <w:rsid w:val="000A4344"/>
    <w:rsid w:val="000A5734"/>
    <w:rsid w:val="000A589A"/>
    <w:rsid w:val="000A5F48"/>
    <w:rsid w:val="000A6382"/>
    <w:rsid w:val="000A63E6"/>
    <w:rsid w:val="000A76E5"/>
    <w:rsid w:val="000A7D95"/>
    <w:rsid w:val="000B1259"/>
    <w:rsid w:val="000B1B5A"/>
    <w:rsid w:val="000B2A91"/>
    <w:rsid w:val="000B4CAB"/>
    <w:rsid w:val="000B4DB6"/>
    <w:rsid w:val="000B5ABC"/>
    <w:rsid w:val="000B76A4"/>
    <w:rsid w:val="000B7D9A"/>
    <w:rsid w:val="000C10CF"/>
    <w:rsid w:val="000C20F5"/>
    <w:rsid w:val="000C3101"/>
    <w:rsid w:val="000C3806"/>
    <w:rsid w:val="000C3F1E"/>
    <w:rsid w:val="000C45B7"/>
    <w:rsid w:val="000C52C2"/>
    <w:rsid w:val="000C553F"/>
    <w:rsid w:val="000C5AE0"/>
    <w:rsid w:val="000C5BF2"/>
    <w:rsid w:val="000C5E80"/>
    <w:rsid w:val="000C646F"/>
    <w:rsid w:val="000C6537"/>
    <w:rsid w:val="000C67DA"/>
    <w:rsid w:val="000D0146"/>
    <w:rsid w:val="000D26AF"/>
    <w:rsid w:val="000D2B49"/>
    <w:rsid w:val="000D2BCF"/>
    <w:rsid w:val="000D316B"/>
    <w:rsid w:val="000D3C80"/>
    <w:rsid w:val="000D3EF0"/>
    <w:rsid w:val="000D4638"/>
    <w:rsid w:val="000D4973"/>
    <w:rsid w:val="000D585F"/>
    <w:rsid w:val="000D633A"/>
    <w:rsid w:val="000D73C2"/>
    <w:rsid w:val="000D75EF"/>
    <w:rsid w:val="000D7BA9"/>
    <w:rsid w:val="000D7F0A"/>
    <w:rsid w:val="000D7F13"/>
    <w:rsid w:val="000E02D6"/>
    <w:rsid w:val="000E394A"/>
    <w:rsid w:val="000E4C1B"/>
    <w:rsid w:val="000E4C2A"/>
    <w:rsid w:val="000E508A"/>
    <w:rsid w:val="000E5724"/>
    <w:rsid w:val="000E59FC"/>
    <w:rsid w:val="000E65C5"/>
    <w:rsid w:val="000E72CC"/>
    <w:rsid w:val="000E7851"/>
    <w:rsid w:val="000E7B78"/>
    <w:rsid w:val="000F0486"/>
    <w:rsid w:val="000F0826"/>
    <w:rsid w:val="000F097B"/>
    <w:rsid w:val="000F1942"/>
    <w:rsid w:val="000F1970"/>
    <w:rsid w:val="000F2F20"/>
    <w:rsid w:val="000F44B8"/>
    <w:rsid w:val="000F4F43"/>
    <w:rsid w:val="000F532E"/>
    <w:rsid w:val="000F72DA"/>
    <w:rsid w:val="00100035"/>
    <w:rsid w:val="0010023F"/>
    <w:rsid w:val="00100A82"/>
    <w:rsid w:val="0010185B"/>
    <w:rsid w:val="0010271E"/>
    <w:rsid w:val="001028C2"/>
    <w:rsid w:val="001044DC"/>
    <w:rsid w:val="00104672"/>
    <w:rsid w:val="00104712"/>
    <w:rsid w:val="0010499B"/>
    <w:rsid w:val="00104DFD"/>
    <w:rsid w:val="00105296"/>
    <w:rsid w:val="00105372"/>
    <w:rsid w:val="00106D93"/>
    <w:rsid w:val="00106F10"/>
    <w:rsid w:val="00107989"/>
    <w:rsid w:val="00107CC2"/>
    <w:rsid w:val="001115C0"/>
    <w:rsid w:val="0011205E"/>
    <w:rsid w:val="00112308"/>
    <w:rsid w:val="001138B7"/>
    <w:rsid w:val="001141DB"/>
    <w:rsid w:val="00114A1B"/>
    <w:rsid w:val="00114E1A"/>
    <w:rsid w:val="0011643D"/>
    <w:rsid w:val="001168C6"/>
    <w:rsid w:val="001171AB"/>
    <w:rsid w:val="001172AB"/>
    <w:rsid w:val="00120550"/>
    <w:rsid w:val="0012082B"/>
    <w:rsid w:val="00120E60"/>
    <w:rsid w:val="00122990"/>
    <w:rsid w:val="00122E39"/>
    <w:rsid w:val="00123D67"/>
    <w:rsid w:val="001253EA"/>
    <w:rsid w:val="001268A2"/>
    <w:rsid w:val="00126982"/>
    <w:rsid w:val="00126FAA"/>
    <w:rsid w:val="00127F53"/>
    <w:rsid w:val="0013025E"/>
    <w:rsid w:val="001304AF"/>
    <w:rsid w:val="00130CAF"/>
    <w:rsid w:val="00131854"/>
    <w:rsid w:val="001320A2"/>
    <w:rsid w:val="00132EF4"/>
    <w:rsid w:val="001336AB"/>
    <w:rsid w:val="0013539F"/>
    <w:rsid w:val="00135C16"/>
    <w:rsid w:val="00135C63"/>
    <w:rsid w:val="00135FC9"/>
    <w:rsid w:val="00137C3D"/>
    <w:rsid w:val="00137F0A"/>
    <w:rsid w:val="00140879"/>
    <w:rsid w:val="0014111E"/>
    <w:rsid w:val="00141295"/>
    <w:rsid w:val="001413E9"/>
    <w:rsid w:val="00142D94"/>
    <w:rsid w:val="0014305E"/>
    <w:rsid w:val="001430C1"/>
    <w:rsid w:val="001433E7"/>
    <w:rsid w:val="00143660"/>
    <w:rsid w:val="00143B48"/>
    <w:rsid w:val="001443BD"/>
    <w:rsid w:val="00144603"/>
    <w:rsid w:val="00145336"/>
    <w:rsid w:val="00146AA3"/>
    <w:rsid w:val="001472C0"/>
    <w:rsid w:val="00150566"/>
    <w:rsid w:val="00150BDB"/>
    <w:rsid w:val="0015140F"/>
    <w:rsid w:val="00151811"/>
    <w:rsid w:val="0015379F"/>
    <w:rsid w:val="00153EF9"/>
    <w:rsid w:val="001545EA"/>
    <w:rsid w:val="001546A0"/>
    <w:rsid w:val="00154D11"/>
    <w:rsid w:val="001550AC"/>
    <w:rsid w:val="00155736"/>
    <w:rsid w:val="001562C3"/>
    <w:rsid w:val="001563B8"/>
    <w:rsid w:val="0015715E"/>
    <w:rsid w:val="00157EC4"/>
    <w:rsid w:val="00157F43"/>
    <w:rsid w:val="00160172"/>
    <w:rsid w:val="00160BFB"/>
    <w:rsid w:val="00161664"/>
    <w:rsid w:val="00161D73"/>
    <w:rsid w:val="0016273F"/>
    <w:rsid w:val="00162A44"/>
    <w:rsid w:val="001632F9"/>
    <w:rsid w:val="00163862"/>
    <w:rsid w:val="00163A7F"/>
    <w:rsid w:val="00163FAF"/>
    <w:rsid w:val="001644E4"/>
    <w:rsid w:val="00164544"/>
    <w:rsid w:val="00165397"/>
    <w:rsid w:val="0016554A"/>
    <w:rsid w:val="0016579C"/>
    <w:rsid w:val="00165C6F"/>
    <w:rsid w:val="001670E3"/>
    <w:rsid w:val="001675C9"/>
    <w:rsid w:val="00171A3D"/>
    <w:rsid w:val="00171D6A"/>
    <w:rsid w:val="00174236"/>
    <w:rsid w:val="00174557"/>
    <w:rsid w:val="00174805"/>
    <w:rsid w:val="00174F86"/>
    <w:rsid w:val="00175013"/>
    <w:rsid w:val="00175A93"/>
    <w:rsid w:val="00175C22"/>
    <w:rsid w:val="0017621B"/>
    <w:rsid w:val="00176643"/>
    <w:rsid w:val="00176B29"/>
    <w:rsid w:val="00176BAE"/>
    <w:rsid w:val="00176BF5"/>
    <w:rsid w:val="001801E3"/>
    <w:rsid w:val="00180D52"/>
    <w:rsid w:val="00180D9A"/>
    <w:rsid w:val="0018102F"/>
    <w:rsid w:val="0018124B"/>
    <w:rsid w:val="00181603"/>
    <w:rsid w:val="00181906"/>
    <w:rsid w:val="00181B9A"/>
    <w:rsid w:val="00181BE5"/>
    <w:rsid w:val="00181F8F"/>
    <w:rsid w:val="00184453"/>
    <w:rsid w:val="001860D9"/>
    <w:rsid w:val="00186E0F"/>
    <w:rsid w:val="00186F5A"/>
    <w:rsid w:val="00186F84"/>
    <w:rsid w:val="0019040C"/>
    <w:rsid w:val="00191C37"/>
    <w:rsid w:val="00191C4C"/>
    <w:rsid w:val="00192C29"/>
    <w:rsid w:val="00193AB4"/>
    <w:rsid w:val="00193CD1"/>
    <w:rsid w:val="00194054"/>
    <w:rsid w:val="0019405D"/>
    <w:rsid w:val="001941F4"/>
    <w:rsid w:val="00194A69"/>
    <w:rsid w:val="00194DC4"/>
    <w:rsid w:val="00195654"/>
    <w:rsid w:val="00196792"/>
    <w:rsid w:val="0019789F"/>
    <w:rsid w:val="00197DBF"/>
    <w:rsid w:val="001A1A3D"/>
    <w:rsid w:val="001A1D9A"/>
    <w:rsid w:val="001A27A5"/>
    <w:rsid w:val="001A32CD"/>
    <w:rsid w:val="001A3806"/>
    <w:rsid w:val="001A3B5C"/>
    <w:rsid w:val="001A53E3"/>
    <w:rsid w:val="001A6C21"/>
    <w:rsid w:val="001A6C28"/>
    <w:rsid w:val="001A6CEF"/>
    <w:rsid w:val="001A744C"/>
    <w:rsid w:val="001B0BAA"/>
    <w:rsid w:val="001B0C98"/>
    <w:rsid w:val="001B11CA"/>
    <w:rsid w:val="001B234D"/>
    <w:rsid w:val="001B27BF"/>
    <w:rsid w:val="001B2BA8"/>
    <w:rsid w:val="001B2D26"/>
    <w:rsid w:val="001B3483"/>
    <w:rsid w:val="001B3CEF"/>
    <w:rsid w:val="001B4425"/>
    <w:rsid w:val="001B6434"/>
    <w:rsid w:val="001B6567"/>
    <w:rsid w:val="001B6A65"/>
    <w:rsid w:val="001B6B6A"/>
    <w:rsid w:val="001B6BC6"/>
    <w:rsid w:val="001B6D27"/>
    <w:rsid w:val="001B7742"/>
    <w:rsid w:val="001C0209"/>
    <w:rsid w:val="001C03E1"/>
    <w:rsid w:val="001C1A81"/>
    <w:rsid w:val="001C1ACD"/>
    <w:rsid w:val="001C1EA5"/>
    <w:rsid w:val="001C22E1"/>
    <w:rsid w:val="001C4211"/>
    <w:rsid w:val="001C4CE8"/>
    <w:rsid w:val="001C4D9B"/>
    <w:rsid w:val="001C5928"/>
    <w:rsid w:val="001C6C1D"/>
    <w:rsid w:val="001C7AE3"/>
    <w:rsid w:val="001D0F4F"/>
    <w:rsid w:val="001D0F97"/>
    <w:rsid w:val="001D2E1D"/>
    <w:rsid w:val="001D3D6D"/>
    <w:rsid w:val="001D3F78"/>
    <w:rsid w:val="001D67F6"/>
    <w:rsid w:val="001D68AC"/>
    <w:rsid w:val="001D7AC3"/>
    <w:rsid w:val="001D7C52"/>
    <w:rsid w:val="001E08CA"/>
    <w:rsid w:val="001E0C2B"/>
    <w:rsid w:val="001E1A24"/>
    <w:rsid w:val="001E26BC"/>
    <w:rsid w:val="001E2ABC"/>
    <w:rsid w:val="001E2F4C"/>
    <w:rsid w:val="001E3BA2"/>
    <w:rsid w:val="001E3E60"/>
    <w:rsid w:val="001E4570"/>
    <w:rsid w:val="001E4BC4"/>
    <w:rsid w:val="001E51A0"/>
    <w:rsid w:val="001E58E1"/>
    <w:rsid w:val="001E5C51"/>
    <w:rsid w:val="001E69EE"/>
    <w:rsid w:val="001E6C61"/>
    <w:rsid w:val="001E6DCD"/>
    <w:rsid w:val="001E6E20"/>
    <w:rsid w:val="001E7AFE"/>
    <w:rsid w:val="001E7D84"/>
    <w:rsid w:val="001F0006"/>
    <w:rsid w:val="001F0A44"/>
    <w:rsid w:val="001F1725"/>
    <w:rsid w:val="001F2070"/>
    <w:rsid w:val="001F221A"/>
    <w:rsid w:val="001F3312"/>
    <w:rsid w:val="001F39B1"/>
    <w:rsid w:val="001F3DB6"/>
    <w:rsid w:val="001F46D4"/>
    <w:rsid w:val="001F5378"/>
    <w:rsid w:val="001F735B"/>
    <w:rsid w:val="0020092E"/>
    <w:rsid w:val="0020133D"/>
    <w:rsid w:val="002021B6"/>
    <w:rsid w:val="0020236F"/>
    <w:rsid w:val="0020250C"/>
    <w:rsid w:val="002028B5"/>
    <w:rsid w:val="00202A0C"/>
    <w:rsid w:val="00203269"/>
    <w:rsid w:val="00203A9D"/>
    <w:rsid w:val="002047D5"/>
    <w:rsid w:val="00205238"/>
    <w:rsid w:val="0020553A"/>
    <w:rsid w:val="002069C7"/>
    <w:rsid w:val="00206FAD"/>
    <w:rsid w:val="002104CB"/>
    <w:rsid w:val="00211170"/>
    <w:rsid w:val="002113B5"/>
    <w:rsid w:val="002115E0"/>
    <w:rsid w:val="002116DD"/>
    <w:rsid w:val="002123D2"/>
    <w:rsid w:val="002126BC"/>
    <w:rsid w:val="00212989"/>
    <w:rsid w:val="002136FA"/>
    <w:rsid w:val="002141E4"/>
    <w:rsid w:val="002142A7"/>
    <w:rsid w:val="002149D0"/>
    <w:rsid w:val="00215A5A"/>
    <w:rsid w:val="00217B8A"/>
    <w:rsid w:val="00220406"/>
    <w:rsid w:val="00221A94"/>
    <w:rsid w:val="00223039"/>
    <w:rsid w:val="00223E08"/>
    <w:rsid w:val="002246D5"/>
    <w:rsid w:val="002250D4"/>
    <w:rsid w:val="00225666"/>
    <w:rsid w:val="00227A9E"/>
    <w:rsid w:val="00227CD8"/>
    <w:rsid w:val="00230954"/>
    <w:rsid w:val="00231A31"/>
    <w:rsid w:val="00231FED"/>
    <w:rsid w:val="0023234C"/>
    <w:rsid w:val="00240360"/>
    <w:rsid w:val="002404EE"/>
    <w:rsid w:val="002419B1"/>
    <w:rsid w:val="002420D9"/>
    <w:rsid w:val="00244455"/>
    <w:rsid w:val="002446F8"/>
    <w:rsid w:val="00244C46"/>
    <w:rsid w:val="00244DE1"/>
    <w:rsid w:val="00245470"/>
    <w:rsid w:val="002456F9"/>
    <w:rsid w:val="00246608"/>
    <w:rsid w:val="00247B8A"/>
    <w:rsid w:val="0025071E"/>
    <w:rsid w:val="00251383"/>
    <w:rsid w:val="00252522"/>
    <w:rsid w:val="00252D09"/>
    <w:rsid w:val="00253462"/>
    <w:rsid w:val="00254711"/>
    <w:rsid w:val="00254817"/>
    <w:rsid w:val="002554A3"/>
    <w:rsid w:val="0025567C"/>
    <w:rsid w:val="0025573B"/>
    <w:rsid w:val="00255A8C"/>
    <w:rsid w:val="00255BEF"/>
    <w:rsid w:val="0025632F"/>
    <w:rsid w:val="0025699E"/>
    <w:rsid w:val="00256C13"/>
    <w:rsid w:val="002602F2"/>
    <w:rsid w:val="002605AE"/>
    <w:rsid w:val="00260C0F"/>
    <w:rsid w:val="002615BE"/>
    <w:rsid w:val="00261BD8"/>
    <w:rsid w:val="0026242E"/>
    <w:rsid w:val="00263257"/>
    <w:rsid w:val="00263842"/>
    <w:rsid w:val="002643A2"/>
    <w:rsid w:val="00264753"/>
    <w:rsid w:val="00264980"/>
    <w:rsid w:val="002655DD"/>
    <w:rsid w:val="00266517"/>
    <w:rsid w:val="002670A3"/>
    <w:rsid w:val="0026798D"/>
    <w:rsid w:val="00267EC7"/>
    <w:rsid w:val="00270833"/>
    <w:rsid w:val="002709D5"/>
    <w:rsid w:val="00271D38"/>
    <w:rsid w:val="0027254F"/>
    <w:rsid w:val="00272F0D"/>
    <w:rsid w:val="002731E6"/>
    <w:rsid w:val="002746E2"/>
    <w:rsid w:val="00274798"/>
    <w:rsid w:val="0027604E"/>
    <w:rsid w:val="0027664A"/>
    <w:rsid w:val="00276CB1"/>
    <w:rsid w:val="0027711B"/>
    <w:rsid w:val="00277887"/>
    <w:rsid w:val="00280AC8"/>
    <w:rsid w:val="00280ADC"/>
    <w:rsid w:val="00280CAD"/>
    <w:rsid w:val="002813AD"/>
    <w:rsid w:val="00281481"/>
    <w:rsid w:val="0028197E"/>
    <w:rsid w:val="00282129"/>
    <w:rsid w:val="00282B8E"/>
    <w:rsid w:val="00282C5F"/>
    <w:rsid w:val="0028317B"/>
    <w:rsid w:val="00283CDF"/>
    <w:rsid w:val="002847EC"/>
    <w:rsid w:val="00284874"/>
    <w:rsid w:val="00284E0F"/>
    <w:rsid w:val="002860E5"/>
    <w:rsid w:val="00286963"/>
    <w:rsid w:val="00286E98"/>
    <w:rsid w:val="00286F11"/>
    <w:rsid w:val="00287B56"/>
    <w:rsid w:val="00290423"/>
    <w:rsid w:val="00292A6A"/>
    <w:rsid w:val="00292AF5"/>
    <w:rsid w:val="00293082"/>
    <w:rsid w:val="00293BAC"/>
    <w:rsid w:val="00293FCA"/>
    <w:rsid w:val="00294934"/>
    <w:rsid w:val="00294D24"/>
    <w:rsid w:val="00295C9A"/>
    <w:rsid w:val="0029603D"/>
    <w:rsid w:val="00296480"/>
    <w:rsid w:val="00296842"/>
    <w:rsid w:val="00296D7F"/>
    <w:rsid w:val="002979B1"/>
    <w:rsid w:val="00297F2F"/>
    <w:rsid w:val="002A0C5A"/>
    <w:rsid w:val="002A1141"/>
    <w:rsid w:val="002A2075"/>
    <w:rsid w:val="002A2088"/>
    <w:rsid w:val="002A22B4"/>
    <w:rsid w:val="002A3A75"/>
    <w:rsid w:val="002A4DDD"/>
    <w:rsid w:val="002A5ECA"/>
    <w:rsid w:val="002A5FD8"/>
    <w:rsid w:val="002A60BF"/>
    <w:rsid w:val="002A6292"/>
    <w:rsid w:val="002A64CB"/>
    <w:rsid w:val="002B139C"/>
    <w:rsid w:val="002B1B8C"/>
    <w:rsid w:val="002B2030"/>
    <w:rsid w:val="002B269B"/>
    <w:rsid w:val="002B37C1"/>
    <w:rsid w:val="002B3A98"/>
    <w:rsid w:val="002B4434"/>
    <w:rsid w:val="002B4E32"/>
    <w:rsid w:val="002B55B8"/>
    <w:rsid w:val="002B5989"/>
    <w:rsid w:val="002B5CAA"/>
    <w:rsid w:val="002B7335"/>
    <w:rsid w:val="002B7478"/>
    <w:rsid w:val="002B7A96"/>
    <w:rsid w:val="002B7D15"/>
    <w:rsid w:val="002B7F5E"/>
    <w:rsid w:val="002C1A2B"/>
    <w:rsid w:val="002C3514"/>
    <w:rsid w:val="002C46A2"/>
    <w:rsid w:val="002C4EE1"/>
    <w:rsid w:val="002C573F"/>
    <w:rsid w:val="002C6EEA"/>
    <w:rsid w:val="002C72FD"/>
    <w:rsid w:val="002D000C"/>
    <w:rsid w:val="002D01EA"/>
    <w:rsid w:val="002D1FAA"/>
    <w:rsid w:val="002D2C8E"/>
    <w:rsid w:val="002D2E0B"/>
    <w:rsid w:val="002D3579"/>
    <w:rsid w:val="002D417B"/>
    <w:rsid w:val="002D4274"/>
    <w:rsid w:val="002D4807"/>
    <w:rsid w:val="002D4E9B"/>
    <w:rsid w:val="002D528A"/>
    <w:rsid w:val="002D61CB"/>
    <w:rsid w:val="002D6D92"/>
    <w:rsid w:val="002D719B"/>
    <w:rsid w:val="002D7C6B"/>
    <w:rsid w:val="002D7CB0"/>
    <w:rsid w:val="002D7E62"/>
    <w:rsid w:val="002E131A"/>
    <w:rsid w:val="002E3599"/>
    <w:rsid w:val="002E3BFB"/>
    <w:rsid w:val="002E4A60"/>
    <w:rsid w:val="002E4EB0"/>
    <w:rsid w:val="002E55F5"/>
    <w:rsid w:val="002E60E7"/>
    <w:rsid w:val="002E67A1"/>
    <w:rsid w:val="002E7158"/>
    <w:rsid w:val="002E74DA"/>
    <w:rsid w:val="002E7D96"/>
    <w:rsid w:val="002F17D5"/>
    <w:rsid w:val="002F210F"/>
    <w:rsid w:val="002F23B0"/>
    <w:rsid w:val="002F41DE"/>
    <w:rsid w:val="002F434D"/>
    <w:rsid w:val="002F44DE"/>
    <w:rsid w:val="00301D64"/>
    <w:rsid w:val="00302079"/>
    <w:rsid w:val="0030299D"/>
    <w:rsid w:val="00303587"/>
    <w:rsid w:val="00303C0F"/>
    <w:rsid w:val="00304236"/>
    <w:rsid w:val="00306A8E"/>
    <w:rsid w:val="00306C3A"/>
    <w:rsid w:val="00306CF1"/>
    <w:rsid w:val="0031062A"/>
    <w:rsid w:val="00311DFF"/>
    <w:rsid w:val="003124E1"/>
    <w:rsid w:val="00312C69"/>
    <w:rsid w:val="00312D85"/>
    <w:rsid w:val="00313620"/>
    <w:rsid w:val="00313ECF"/>
    <w:rsid w:val="003143EB"/>
    <w:rsid w:val="003153AE"/>
    <w:rsid w:val="00315A06"/>
    <w:rsid w:val="00316A05"/>
    <w:rsid w:val="00316AAF"/>
    <w:rsid w:val="00317597"/>
    <w:rsid w:val="0031788E"/>
    <w:rsid w:val="00317AD3"/>
    <w:rsid w:val="00317CD4"/>
    <w:rsid w:val="003204AF"/>
    <w:rsid w:val="0032150A"/>
    <w:rsid w:val="00321B69"/>
    <w:rsid w:val="00322C44"/>
    <w:rsid w:val="00323F96"/>
    <w:rsid w:val="00324174"/>
    <w:rsid w:val="00324392"/>
    <w:rsid w:val="0032489D"/>
    <w:rsid w:val="00325D8E"/>
    <w:rsid w:val="0032708B"/>
    <w:rsid w:val="003270AD"/>
    <w:rsid w:val="0032731E"/>
    <w:rsid w:val="00327950"/>
    <w:rsid w:val="00331098"/>
    <w:rsid w:val="0033149A"/>
    <w:rsid w:val="0033164A"/>
    <w:rsid w:val="00331E2D"/>
    <w:rsid w:val="00332FB1"/>
    <w:rsid w:val="0033344A"/>
    <w:rsid w:val="003335D4"/>
    <w:rsid w:val="00333795"/>
    <w:rsid w:val="00333E6A"/>
    <w:rsid w:val="00334482"/>
    <w:rsid w:val="00335BF3"/>
    <w:rsid w:val="00336AA9"/>
    <w:rsid w:val="00340086"/>
    <w:rsid w:val="00341DC9"/>
    <w:rsid w:val="0034299F"/>
    <w:rsid w:val="003432CF"/>
    <w:rsid w:val="003434BC"/>
    <w:rsid w:val="00343E39"/>
    <w:rsid w:val="00343F8D"/>
    <w:rsid w:val="003447F7"/>
    <w:rsid w:val="003448FF"/>
    <w:rsid w:val="00344F66"/>
    <w:rsid w:val="003452AA"/>
    <w:rsid w:val="0034552A"/>
    <w:rsid w:val="00345650"/>
    <w:rsid w:val="00345F0E"/>
    <w:rsid w:val="0034660D"/>
    <w:rsid w:val="00347C0C"/>
    <w:rsid w:val="003507F2"/>
    <w:rsid w:val="0035144C"/>
    <w:rsid w:val="00351896"/>
    <w:rsid w:val="00352256"/>
    <w:rsid w:val="00352548"/>
    <w:rsid w:val="00354333"/>
    <w:rsid w:val="00354661"/>
    <w:rsid w:val="0035466B"/>
    <w:rsid w:val="00355360"/>
    <w:rsid w:val="00356F5E"/>
    <w:rsid w:val="00357237"/>
    <w:rsid w:val="0035740F"/>
    <w:rsid w:val="00357828"/>
    <w:rsid w:val="00357EC7"/>
    <w:rsid w:val="003603DF"/>
    <w:rsid w:val="00360932"/>
    <w:rsid w:val="00361014"/>
    <w:rsid w:val="003610D1"/>
    <w:rsid w:val="00361E85"/>
    <w:rsid w:val="00362AB2"/>
    <w:rsid w:val="0036330B"/>
    <w:rsid w:val="003634F1"/>
    <w:rsid w:val="00363902"/>
    <w:rsid w:val="00363D1F"/>
    <w:rsid w:val="00364018"/>
    <w:rsid w:val="00365253"/>
    <w:rsid w:val="00366773"/>
    <w:rsid w:val="003667B9"/>
    <w:rsid w:val="00366DDB"/>
    <w:rsid w:val="00367279"/>
    <w:rsid w:val="003676CE"/>
    <w:rsid w:val="00367D8E"/>
    <w:rsid w:val="00370CD3"/>
    <w:rsid w:val="0037145B"/>
    <w:rsid w:val="00371472"/>
    <w:rsid w:val="0037169F"/>
    <w:rsid w:val="003716E5"/>
    <w:rsid w:val="00372066"/>
    <w:rsid w:val="003730A7"/>
    <w:rsid w:val="00373A10"/>
    <w:rsid w:val="00373E89"/>
    <w:rsid w:val="00374C5C"/>
    <w:rsid w:val="00374F15"/>
    <w:rsid w:val="00375B23"/>
    <w:rsid w:val="00376721"/>
    <w:rsid w:val="00377700"/>
    <w:rsid w:val="00377790"/>
    <w:rsid w:val="00377F6C"/>
    <w:rsid w:val="00377F7E"/>
    <w:rsid w:val="0038028A"/>
    <w:rsid w:val="00380C01"/>
    <w:rsid w:val="00382F7B"/>
    <w:rsid w:val="0038342A"/>
    <w:rsid w:val="00383720"/>
    <w:rsid w:val="003840C6"/>
    <w:rsid w:val="0038430E"/>
    <w:rsid w:val="00384496"/>
    <w:rsid w:val="00384B59"/>
    <w:rsid w:val="003853CC"/>
    <w:rsid w:val="00385634"/>
    <w:rsid w:val="00385775"/>
    <w:rsid w:val="003858D0"/>
    <w:rsid w:val="003865FB"/>
    <w:rsid w:val="0038672E"/>
    <w:rsid w:val="003874F3"/>
    <w:rsid w:val="00387910"/>
    <w:rsid w:val="00390C33"/>
    <w:rsid w:val="0039182E"/>
    <w:rsid w:val="00391989"/>
    <w:rsid w:val="00391F1E"/>
    <w:rsid w:val="003922DE"/>
    <w:rsid w:val="00393FF7"/>
    <w:rsid w:val="00394C68"/>
    <w:rsid w:val="003953EF"/>
    <w:rsid w:val="003A077C"/>
    <w:rsid w:val="003A0B82"/>
    <w:rsid w:val="003A13D9"/>
    <w:rsid w:val="003A181F"/>
    <w:rsid w:val="003A24D4"/>
    <w:rsid w:val="003A25C0"/>
    <w:rsid w:val="003A32A9"/>
    <w:rsid w:val="003A3B74"/>
    <w:rsid w:val="003A3CDF"/>
    <w:rsid w:val="003A4196"/>
    <w:rsid w:val="003A4C22"/>
    <w:rsid w:val="003A5690"/>
    <w:rsid w:val="003A6FBA"/>
    <w:rsid w:val="003A7454"/>
    <w:rsid w:val="003A75E9"/>
    <w:rsid w:val="003A78AF"/>
    <w:rsid w:val="003B0237"/>
    <w:rsid w:val="003B1131"/>
    <w:rsid w:val="003B2602"/>
    <w:rsid w:val="003B2932"/>
    <w:rsid w:val="003B34D7"/>
    <w:rsid w:val="003B3BBE"/>
    <w:rsid w:val="003B4000"/>
    <w:rsid w:val="003B465F"/>
    <w:rsid w:val="003B49B8"/>
    <w:rsid w:val="003B5E42"/>
    <w:rsid w:val="003B5FBC"/>
    <w:rsid w:val="003B714B"/>
    <w:rsid w:val="003B7238"/>
    <w:rsid w:val="003C1C19"/>
    <w:rsid w:val="003C2C8C"/>
    <w:rsid w:val="003C330F"/>
    <w:rsid w:val="003C34CA"/>
    <w:rsid w:val="003C5626"/>
    <w:rsid w:val="003C62FC"/>
    <w:rsid w:val="003C6A2C"/>
    <w:rsid w:val="003C6AC4"/>
    <w:rsid w:val="003C7134"/>
    <w:rsid w:val="003D0953"/>
    <w:rsid w:val="003D2EFB"/>
    <w:rsid w:val="003D317D"/>
    <w:rsid w:val="003D483F"/>
    <w:rsid w:val="003D4F26"/>
    <w:rsid w:val="003D51C7"/>
    <w:rsid w:val="003D56E4"/>
    <w:rsid w:val="003D6912"/>
    <w:rsid w:val="003D6C56"/>
    <w:rsid w:val="003D74CD"/>
    <w:rsid w:val="003D7889"/>
    <w:rsid w:val="003D7C90"/>
    <w:rsid w:val="003D7F89"/>
    <w:rsid w:val="003E0012"/>
    <w:rsid w:val="003E02B7"/>
    <w:rsid w:val="003E0608"/>
    <w:rsid w:val="003E0A29"/>
    <w:rsid w:val="003E0CBC"/>
    <w:rsid w:val="003E1B75"/>
    <w:rsid w:val="003E2894"/>
    <w:rsid w:val="003E2979"/>
    <w:rsid w:val="003E3703"/>
    <w:rsid w:val="003E49F3"/>
    <w:rsid w:val="003E5039"/>
    <w:rsid w:val="003E563E"/>
    <w:rsid w:val="003E5D29"/>
    <w:rsid w:val="003E67B3"/>
    <w:rsid w:val="003E7869"/>
    <w:rsid w:val="003E7D08"/>
    <w:rsid w:val="003E7D96"/>
    <w:rsid w:val="003F0614"/>
    <w:rsid w:val="003F1482"/>
    <w:rsid w:val="003F2010"/>
    <w:rsid w:val="003F3CCD"/>
    <w:rsid w:val="003F4A22"/>
    <w:rsid w:val="003F4AC2"/>
    <w:rsid w:val="003F4FBB"/>
    <w:rsid w:val="003F5544"/>
    <w:rsid w:val="003F590F"/>
    <w:rsid w:val="003F59F1"/>
    <w:rsid w:val="003F5B98"/>
    <w:rsid w:val="003F5DBB"/>
    <w:rsid w:val="003F5E7F"/>
    <w:rsid w:val="003F6352"/>
    <w:rsid w:val="003F662B"/>
    <w:rsid w:val="003F696F"/>
    <w:rsid w:val="003F7BFE"/>
    <w:rsid w:val="00400D51"/>
    <w:rsid w:val="004033A6"/>
    <w:rsid w:val="00403774"/>
    <w:rsid w:val="004043DB"/>
    <w:rsid w:val="0040528E"/>
    <w:rsid w:val="00407056"/>
    <w:rsid w:val="0040766A"/>
    <w:rsid w:val="00407A0B"/>
    <w:rsid w:val="00407FD0"/>
    <w:rsid w:val="00410381"/>
    <w:rsid w:val="004117D6"/>
    <w:rsid w:val="004123A4"/>
    <w:rsid w:val="004132E9"/>
    <w:rsid w:val="00413553"/>
    <w:rsid w:val="0041382D"/>
    <w:rsid w:val="004160FD"/>
    <w:rsid w:val="004169E8"/>
    <w:rsid w:val="00416FFA"/>
    <w:rsid w:val="0041740E"/>
    <w:rsid w:val="004178F4"/>
    <w:rsid w:val="00420B41"/>
    <w:rsid w:val="004217E0"/>
    <w:rsid w:val="00422327"/>
    <w:rsid w:val="0042296C"/>
    <w:rsid w:val="00423881"/>
    <w:rsid w:val="00423E6F"/>
    <w:rsid w:val="0042677E"/>
    <w:rsid w:val="00427813"/>
    <w:rsid w:val="004301FE"/>
    <w:rsid w:val="00430A1C"/>
    <w:rsid w:val="00430C95"/>
    <w:rsid w:val="00431E28"/>
    <w:rsid w:val="0043223E"/>
    <w:rsid w:val="004333C3"/>
    <w:rsid w:val="0043381D"/>
    <w:rsid w:val="004351D4"/>
    <w:rsid w:val="004360E9"/>
    <w:rsid w:val="00436643"/>
    <w:rsid w:val="00436655"/>
    <w:rsid w:val="004367AD"/>
    <w:rsid w:val="004368CF"/>
    <w:rsid w:val="004372D1"/>
    <w:rsid w:val="00440D06"/>
    <w:rsid w:val="004414E4"/>
    <w:rsid w:val="00441D48"/>
    <w:rsid w:val="004427FA"/>
    <w:rsid w:val="004435D4"/>
    <w:rsid w:val="00443A8C"/>
    <w:rsid w:val="00444D52"/>
    <w:rsid w:val="00446147"/>
    <w:rsid w:val="00446CDC"/>
    <w:rsid w:val="004477D9"/>
    <w:rsid w:val="00447D9C"/>
    <w:rsid w:val="0045032C"/>
    <w:rsid w:val="00450D50"/>
    <w:rsid w:val="00452C53"/>
    <w:rsid w:val="00453208"/>
    <w:rsid w:val="004533B0"/>
    <w:rsid w:val="004534DF"/>
    <w:rsid w:val="004543E1"/>
    <w:rsid w:val="00455058"/>
    <w:rsid w:val="00457412"/>
    <w:rsid w:val="00457988"/>
    <w:rsid w:val="00460584"/>
    <w:rsid w:val="00460588"/>
    <w:rsid w:val="004606EA"/>
    <w:rsid w:val="00460AF0"/>
    <w:rsid w:val="004617C8"/>
    <w:rsid w:val="00461FE1"/>
    <w:rsid w:val="00463186"/>
    <w:rsid w:val="00463466"/>
    <w:rsid w:val="00463933"/>
    <w:rsid w:val="00463C62"/>
    <w:rsid w:val="00465991"/>
    <w:rsid w:val="00466552"/>
    <w:rsid w:val="004666CB"/>
    <w:rsid w:val="004669F5"/>
    <w:rsid w:val="00466DB5"/>
    <w:rsid w:val="00467830"/>
    <w:rsid w:val="00467AB5"/>
    <w:rsid w:val="00467F23"/>
    <w:rsid w:val="00467F5B"/>
    <w:rsid w:val="004701B2"/>
    <w:rsid w:val="00470571"/>
    <w:rsid w:val="00470D52"/>
    <w:rsid w:val="00471FF4"/>
    <w:rsid w:val="00472258"/>
    <w:rsid w:val="00472C9B"/>
    <w:rsid w:val="00472DC6"/>
    <w:rsid w:val="00473F35"/>
    <w:rsid w:val="004741EF"/>
    <w:rsid w:val="00475111"/>
    <w:rsid w:val="004769D2"/>
    <w:rsid w:val="00477313"/>
    <w:rsid w:val="00477FF0"/>
    <w:rsid w:val="0048051C"/>
    <w:rsid w:val="0048086F"/>
    <w:rsid w:val="004816D3"/>
    <w:rsid w:val="004818DD"/>
    <w:rsid w:val="00482D01"/>
    <w:rsid w:val="00483184"/>
    <w:rsid w:val="00483403"/>
    <w:rsid w:val="0048345F"/>
    <w:rsid w:val="004839D2"/>
    <w:rsid w:val="00483ED0"/>
    <w:rsid w:val="00483FA4"/>
    <w:rsid w:val="00484A37"/>
    <w:rsid w:val="00485F0B"/>
    <w:rsid w:val="004869CF"/>
    <w:rsid w:val="00486E52"/>
    <w:rsid w:val="004872D0"/>
    <w:rsid w:val="0049098B"/>
    <w:rsid w:val="0049099E"/>
    <w:rsid w:val="004917D6"/>
    <w:rsid w:val="00491AE3"/>
    <w:rsid w:val="00491E14"/>
    <w:rsid w:val="0049356F"/>
    <w:rsid w:val="0049421B"/>
    <w:rsid w:val="00494910"/>
    <w:rsid w:val="00496C43"/>
    <w:rsid w:val="0049718F"/>
    <w:rsid w:val="00497221"/>
    <w:rsid w:val="004A06B5"/>
    <w:rsid w:val="004A08F2"/>
    <w:rsid w:val="004A1253"/>
    <w:rsid w:val="004A1C13"/>
    <w:rsid w:val="004A2BAF"/>
    <w:rsid w:val="004A2F40"/>
    <w:rsid w:val="004A34AF"/>
    <w:rsid w:val="004A388C"/>
    <w:rsid w:val="004A3C77"/>
    <w:rsid w:val="004A5E4C"/>
    <w:rsid w:val="004A60ED"/>
    <w:rsid w:val="004A648A"/>
    <w:rsid w:val="004A6850"/>
    <w:rsid w:val="004A6F62"/>
    <w:rsid w:val="004A7B10"/>
    <w:rsid w:val="004B100C"/>
    <w:rsid w:val="004B1093"/>
    <w:rsid w:val="004B29D3"/>
    <w:rsid w:val="004B2B7B"/>
    <w:rsid w:val="004B2CC4"/>
    <w:rsid w:val="004B2DEB"/>
    <w:rsid w:val="004B2F17"/>
    <w:rsid w:val="004B33B3"/>
    <w:rsid w:val="004B346A"/>
    <w:rsid w:val="004B3782"/>
    <w:rsid w:val="004B3D1A"/>
    <w:rsid w:val="004B4B7F"/>
    <w:rsid w:val="004B4C67"/>
    <w:rsid w:val="004B7045"/>
    <w:rsid w:val="004B721D"/>
    <w:rsid w:val="004B73CA"/>
    <w:rsid w:val="004C1644"/>
    <w:rsid w:val="004C240D"/>
    <w:rsid w:val="004C26DB"/>
    <w:rsid w:val="004C44A3"/>
    <w:rsid w:val="004C6694"/>
    <w:rsid w:val="004C7022"/>
    <w:rsid w:val="004C71FF"/>
    <w:rsid w:val="004C736B"/>
    <w:rsid w:val="004D030F"/>
    <w:rsid w:val="004D0948"/>
    <w:rsid w:val="004D1250"/>
    <w:rsid w:val="004D1C61"/>
    <w:rsid w:val="004D202A"/>
    <w:rsid w:val="004D2062"/>
    <w:rsid w:val="004D2D13"/>
    <w:rsid w:val="004D3356"/>
    <w:rsid w:val="004D3DC8"/>
    <w:rsid w:val="004D4B47"/>
    <w:rsid w:val="004D60D3"/>
    <w:rsid w:val="004D7A5E"/>
    <w:rsid w:val="004D7C2B"/>
    <w:rsid w:val="004D7C37"/>
    <w:rsid w:val="004E026E"/>
    <w:rsid w:val="004E050F"/>
    <w:rsid w:val="004E1BE4"/>
    <w:rsid w:val="004E3152"/>
    <w:rsid w:val="004E3195"/>
    <w:rsid w:val="004E3BF4"/>
    <w:rsid w:val="004E4160"/>
    <w:rsid w:val="004E59E8"/>
    <w:rsid w:val="004E5FD7"/>
    <w:rsid w:val="004E6EAA"/>
    <w:rsid w:val="004E71B2"/>
    <w:rsid w:val="004E72B6"/>
    <w:rsid w:val="004E7662"/>
    <w:rsid w:val="004F04BE"/>
    <w:rsid w:val="004F0660"/>
    <w:rsid w:val="004F06F0"/>
    <w:rsid w:val="004F0A2E"/>
    <w:rsid w:val="004F1834"/>
    <w:rsid w:val="004F1CB3"/>
    <w:rsid w:val="004F1D21"/>
    <w:rsid w:val="004F3014"/>
    <w:rsid w:val="004F3584"/>
    <w:rsid w:val="004F3AA0"/>
    <w:rsid w:val="004F4132"/>
    <w:rsid w:val="004F41CD"/>
    <w:rsid w:val="004F4266"/>
    <w:rsid w:val="004F4835"/>
    <w:rsid w:val="004F6907"/>
    <w:rsid w:val="004F6C16"/>
    <w:rsid w:val="004F7221"/>
    <w:rsid w:val="005007FC"/>
    <w:rsid w:val="00501036"/>
    <w:rsid w:val="00503690"/>
    <w:rsid w:val="005039D9"/>
    <w:rsid w:val="005049BE"/>
    <w:rsid w:val="00504B8E"/>
    <w:rsid w:val="00504C2E"/>
    <w:rsid w:val="0050540E"/>
    <w:rsid w:val="00505877"/>
    <w:rsid w:val="00505CB9"/>
    <w:rsid w:val="0050668E"/>
    <w:rsid w:val="005066C8"/>
    <w:rsid w:val="0050696F"/>
    <w:rsid w:val="00507937"/>
    <w:rsid w:val="005102F8"/>
    <w:rsid w:val="00510CF9"/>
    <w:rsid w:val="00512795"/>
    <w:rsid w:val="0051288F"/>
    <w:rsid w:val="00512C25"/>
    <w:rsid w:val="00512E2C"/>
    <w:rsid w:val="00513AF2"/>
    <w:rsid w:val="005147D2"/>
    <w:rsid w:val="005158D2"/>
    <w:rsid w:val="005160A8"/>
    <w:rsid w:val="00516701"/>
    <w:rsid w:val="00516F4F"/>
    <w:rsid w:val="00517165"/>
    <w:rsid w:val="00517454"/>
    <w:rsid w:val="00517683"/>
    <w:rsid w:val="00522EAE"/>
    <w:rsid w:val="00524BDE"/>
    <w:rsid w:val="00524BFB"/>
    <w:rsid w:val="0052699F"/>
    <w:rsid w:val="00526C43"/>
    <w:rsid w:val="00527A5B"/>
    <w:rsid w:val="005312AD"/>
    <w:rsid w:val="0053198C"/>
    <w:rsid w:val="00533AF2"/>
    <w:rsid w:val="0053569F"/>
    <w:rsid w:val="0053574D"/>
    <w:rsid w:val="00540744"/>
    <w:rsid w:val="005427AB"/>
    <w:rsid w:val="00542E2B"/>
    <w:rsid w:val="005433FD"/>
    <w:rsid w:val="005451F9"/>
    <w:rsid w:val="005453FA"/>
    <w:rsid w:val="00545949"/>
    <w:rsid w:val="005463A2"/>
    <w:rsid w:val="00546A14"/>
    <w:rsid w:val="00546F16"/>
    <w:rsid w:val="00550079"/>
    <w:rsid w:val="005501F6"/>
    <w:rsid w:val="00551A87"/>
    <w:rsid w:val="00551DFF"/>
    <w:rsid w:val="0055223A"/>
    <w:rsid w:val="0055241F"/>
    <w:rsid w:val="005565E7"/>
    <w:rsid w:val="00556634"/>
    <w:rsid w:val="00560A92"/>
    <w:rsid w:val="00562F2E"/>
    <w:rsid w:val="0056381F"/>
    <w:rsid w:val="005651E8"/>
    <w:rsid w:val="00565355"/>
    <w:rsid w:val="005654FB"/>
    <w:rsid w:val="0056550C"/>
    <w:rsid w:val="005662C5"/>
    <w:rsid w:val="0056641E"/>
    <w:rsid w:val="00567E8C"/>
    <w:rsid w:val="00571677"/>
    <w:rsid w:val="00571859"/>
    <w:rsid w:val="0057188B"/>
    <w:rsid w:val="00571CC7"/>
    <w:rsid w:val="00571FA7"/>
    <w:rsid w:val="00573128"/>
    <w:rsid w:val="00574419"/>
    <w:rsid w:val="0057489C"/>
    <w:rsid w:val="00574B87"/>
    <w:rsid w:val="00575257"/>
    <w:rsid w:val="00575B58"/>
    <w:rsid w:val="0057744B"/>
    <w:rsid w:val="00580657"/>
    <w:rsid w:val="00581862"/>
    <w:rsid w:val="00581E27"/>
    <w:rsid w:val="005820DA"/>
    <w:rsid w:val="00582510"/>
    <w:rsid w:val="00582D35"/>
    <w:rsid w:val="00582FD2"/>
    <w:rsid w:val="005831B6"/>
    <w:rsid w:val="00583D4E"/>
    <w:rsid w:val="0058560A"/>
    <w:rsid w:val="005856DC"/>
    <w:rsid w:val="00585C16"/>
    <w:rsid w:val="00586D6E"/>
    <w:rsid w:val="00586DC4"/>
    <w:rsid w:val="00587396"/>
    <w:rsid w:val="00587A11"/>
    <w:rsid w:val="00590AEE"/>
    <w:rsid w:val="00591729"/>
    <w:rsid w:val="00592649"/>
    <w:rsid w:val="00593D31"/>
    <w:rsid w:val="00594AEC"/>
    <w:rsid w:val="00595177"/>
    <w:rsid w:val="00595D2D"/>
    <w:rsid w:val="00597767"/>
    <w:rsid w:val="00597947"/>
    <w:rsid w:val="005A098E"/>
    <w:rsid w:val="005A1948"/>
    <w:rsid w:val="005A1CFA"/>
    <w:rsid w:val="005A1EC7"/>
    <w:rsid w:val="005A294D"/>
    <w:rsid w:val="005A3212"/>
    <w:rsid w:val="005A3496"/>
    <w:rsid w:val="005A3BE0"/>
    <w:rsid w:val="005A4A7A"/>
    <w:rsid w:val="005A4C22"/>
    <w:rsid w:val="005A5B6E"/>
    <w:rsid w:val="005A70CE"/>
    <w:rsid w:val="005A774A"/>
    <w:rsid w:val="005B2084"/>
    <w:rsid w:val="005B2D74"/>
    <w:rsid w:val="005B3F46"/>
    <w:rsid w:val="005B44DA"/>
    <w:rsid w:val="005B4781"/>
    <w:rsid w:val="005B5A35"/>
    <w:rsid w:val="005B5EFD"/>
    <w:rsid w:val="005B6FFD"/>
    <w:rsid w:val="005B74AD"/>
    <w:rsid w:val="005B74CD"/>
    <w:rsid w:val="005C063A"/>
    <w:rsid w:val="005C06FA"/>
    <w:rsid w:val="005C099C"/>
    <w:rsid w:val="005C15B5"/>
    <w:rsid w:val="005C1A49"/>
    <w:rsid w:val="005C3204"/>
    <w:rsid w:val="005C401E"/>
    <w:rsid w:val="005C41F9"/>
    <w:rsid w:val="005C45C8"/>
    <w:rsid w:val="005C578F"/>
    <w:rsid w:val="005C66F4"/>
    <w:rsid w:val="005C6E22"/>
    <w:rsid w:val="005D0589"/>
    <w:rsid w:val="005D0772"/>
    <w:rsid w:val="005D0B59"/>
    <w:rsid w:val="005D1AD3"/>
    <w:rsid w:val="005D2404"/>
    <w:rsid w:val="005D28BE"/>
    <w:rsid w:val="005D47FB"/>
    <w:rsid w:val="005D4D0B"/>
    <w:rsid w:val="005D53D2"/>
    <w:rsid w:val="005D65D8"/>
    <w:rsid w:val="005D68F3"/>
    <w:rsid w:val="005D7205"/>
    <w:rsid w:val="005D78EF"/>
    <w:rsid w:val="005D7A88"/>
    <w:rsid w:val="005E1F9A"/>
    <w:rsid w:val="005E25E6"/>
    <w:rsid w:val="005E2942"/>
    <w:rsid w:val="005E3477"/>
    <w:rsid w:val="005E426E"/>
    <w:rsid w:val="005E4F5C"/>
    <w:rsid w:val="005E54FA"/>
    <w:rsid w:val="005E5F43"/>
    <w:rsid w:val="005E68CB"/>
    <w:rsid w:val="005E718A"/>
    <w:rsid w:val="005E7B1B"/>
    <w:rsid w:val="005E7C78"/>
    <w:rsid w:val="005F04F0"/>
    <w:rsid w:val="005F066E"/>
    <w:rsid w:val="005F0D4C"/>
    <w:rsid w:val="005F0D5A"/>
    <w:rsid w:val="005F1265"/>
    <w:rsid w:val="005F18EA"/>
    <w:rsid w:val="005F26DB"/>
    <w:rsid w:val="005F2A01"/>
    <w:rsid w:val="005F3265"/>
    <w:rsid w:val="005F3498"/>
    <w:rsid w:val="005F3C29"/>
    <w:rsid w:val="005F3C33"/>
    <w:rsid w:val="005F51DD"/>
    <w:rsid w:val="005F5256"/>
    <w:rsid w:val="005F5C18"/>
    <w:rsid w:val="005F5EA5"/>
    <w:rsid w:val="005F6449"/>
    <w:rsid w:val="00601D07"/>
    <w:rsid w:val="00602557"/>
    <w:rsid w:val="00603FCC"/>
    <w:rsid w:val="00604850"/>
    <w:rsid w:val="00604973"/>
    <w:rsid w:val="0060499F"/>
    <w:rsid w:val="0060524D"/>
    <w:rsid w:val="00605421"/>
    <w:rsid w:val="0060574B"/>
    <w:rsid w:val="00605750"/>
    <w:rsid w:val="006057C4"/>
    <w:rsid w:val="00605B84"/>
    <w:rsid w:val="00605BEE"/>
    <w:rsid w:val="00605C0B"/>
    <w:rsid w:val="0060603F"/>
    <w:rsid w:val="00606C7A"/>
    <w:rsid w:val="006079D7"/>
    <w:rsid w:val="006079FB"/>
    <w:rsid w:val="00612422"/>
    <w:rsid w:val="00612CC1"/>
    <w:rsid w:val="006145A7"/>
    <w:rsid w:val="00614CF2"/>
    <w:rsid w:val="0061522D"/>
    <w:rsid w:val="00615687"/>
    <w:rsid w:val="00615BCB"/>
    <w:rsid w:val="00617608"/>
    <w:rsid w:val="00620634"/>
    <w:rsid w:val="00620FAC"/>
    <w:rsid w:val="006210F5"/>
    <w:rsid w:val="0062133A"/>
    <w:rsid w:val="006219F5"/>
    <w:rsid w:val="00622BEE"/>
    <w:rsid w:val="00622CFB"/>
    <w:rsid w:val="00622EE1"/>
    <w:rsid w:val="00623958"/>
    <w:rsid w:val="006250F2"/>
    <w:rsid w:val="006251B1"/>
    <w:rsid w:val="00625502"/>
    <w:rsid w:val="00625990"/>
    <w:rsid w:val="0062617B"/>
    <w:rsid w:val="00626274"/>
    <w:rsid w:val="006268EA"/>
    <w:rsid w:val="0063009B"/>
    <w:rsid w:val="006306C5"/>
    <w:rsid w:val="00630CDB"/>
    <w:rsid w:val="00630D1B"/>
    <w:rsid w:val="0063192A"/>
    <w:rsid w:val="00631C95"/>
    <w:rsid w:val="00631D77"/>
    <w:rsid w:val="0063206C"/>
    <w:rsid w:val="00632467"/>
    <w:rsid w:val="00633066"/>
    <w:rsid w:val="00634019"/>
    <w:rsid w:val="00635482"/>
    <w:rsid w:val="006355D4"/>
    <w:rsid w:val="00635843"/>
    <w:rsid w:val="006376D7"/>
    <w:rsid w:val="00637EBF"/>
    <w:rsid w:val="00642D98"/>
    <w:rsid w:val="006439C3"/>
    <w:rsid w:val="00643A54"/>
    <w:rsid w:val="0064520C"/>
    <w:rsid w:val="00646937"/>
    <w:rsid w:val="00646A1F"/>
    <w:rsid w:val="00647333"/>
    <w:rsid w:val="006473FB"/>
    <w:rsid w:val="00647A69"/>
    <w:rsid w:val="00647FAB"/>
    <w:rsid w:val="0065038C"/>
    <w:rsid w:val="00650665"/>
    <w:rsid w:val="006506E0"/>
    <w:rsid w:val="006518F1"/>
    <w:rsid w:val="006528C8"/>
    <w:rsid w:val="006536C6"/>
    <w:rsid w:val="00653AA3"/>
    <w:rsid w:val="00654B07"/>
    <w:rsid w:val="00654ECB"/>
    <w:rsid w:val="00655E98"/>
    <w:rsid w:val="00656361"/>
    <w:rsid w:val="00656826"/>
    <w:rsid w:val="00657B45"/>
    <w:rsid w:val="00657F3F"/>
    <w:rsid w:val="00657FE8"/>
    <w:rsid w:val="00660138"/>
    <w:rsid w:val="00660512"/>
    <w:rsid w:val="00660704"/>
    <w:rsid w:val="00661164"/>
    <w:rsid w:val="0066213B"/>
    <w:rsid w:val="00662A06"/>
    <w:rsid w:val="00662D70"/>
    <w:rsid w:val="006642C7"/>
    <w:rsid w:val="006643B9"/>
    <w:rsid w:val="00664D6E"/>
    <w:rsid w:val="0066504A"/>
    <w:rsid w:val="0066504D"/>
    <w:rsid w:val="0066523F"/>
    <w:rsid w:val="00665547"/>
    <w:rsid w:val="0066554A"/>
    <w:rsid w:val="00665A33"/>
    <w:rsid w:val="00666355"/>
    <w:rsid w:val="006675F5"/>
    <w:rsid w:val="00667BBE"/>
    <w:rsid w:val="00667CF3"/>
    <w:rsid w:val="00670ABA"/>
    <w:rsid w:val="00672076"/>
    <w:rsid w:val="00672B10"/>
    <w:rsid w:val="00673105"/>
    <w:rsid w:val="0067411D"/>
    <w:rsid w:val="00674411"/>
    <w:rsid w:val="006751F3"/>
    <w:rsid w:val="00675750"/>
    <w:rsid w:val="0067777A"/>
    <w:rsid w:val="00680060"/>
    <w:rsid w:val="006804E0"/>
    <w:rsid w:val="006807A0"/>
    <w:rsid w:val="00680CB7"/>
    <w:rsid w:val="006827F2"/>
    <w:rsid w:val="00683AD8"/>
    <w:rsid w:val="00683D12"/>
    <w:rsid w:val="00683D5C"/>
    <w:rsid w:val="0068406E"/>
    <w:rsid w:val="0068464A"/>
    <w:rsid w:val="00685528"/>
    <w:rsid w:val="00686292"/>
    <w:rsid w:val="006866A3"/>
    <w:rsid w:val="00687DB1"/>
    <w:rsid w:val="0069038B"/>
    <w:rsid w:val="0069139D"/>
    <w:rsid w:val="00691C57"/>
    <w:rsid w:val="006922F5"/>
    <w:rsid w:val="0069382B"/>
    <w:rsid w:val="00693DDA"/>
    <w:rsid w:val="00693F1A"/>
    <w:rsid w:val="0069525E"/>
    <w:rsid w:val="006976C9"/>
    <w:rsid w:val="006A03B7"/>
    <w:rsid w:val="006A0BD4"/>
    <w:rsid w:val="006A1904"/>
    <w:rsid w:val="006A237E"/>
    <w:rsid w:val="006A3884"/>
    <w:rsid w:val="006A476E"/>
    <w:rsid w:val="006A508C"/>
    <w:rsid w:val="006A5184"/>
    <w:rsid w:val="006A5C26"/>
    <w:rsid w:val="006A5C81"/>
    <w:rsid w:val="006A70CF"/>
    <w:rsid w:val="006B210E"/>
    <w:rsid w:val="006B275C"/>
    <w:rsid w:val="006B2BC1"/>
    <w:rsid w:val="006B3281"/>
    <w:rsid w:val="006B35DB"/>
    <w:rsid w:val="006B37CC"/>
    <w:rsid w:val="006B387C"/>
    <w:rsid w:val="006B44CF"/>
    <w:rsid w:val="006B4ACC"/>
    <w:rsid w:val="006B4D85"/>
    <w:rsid w:val="006B53DA"/>
    <w:rsid w:val="006B586C"/>
    <w:rsid w:val="006C04F1"/>
    <w:rsid w:val="006C06B1"/>
    <w:rsid w:val="006C1DB5"/>
    <w:rsid w:val="006C3590"/>
    <w:rsid w:val="006C563E"/>
    <w:rsid w:val="006C5EC8"/>
    <w:rsid w:val="006C6613"/>
    <w:rsid w:val="006C728A"/>
    <w:rsid w:val="006C74E9"/>
    <w:rsid w:val="006C7D31"/>
    <w:rsid w:val="006D02E3"/>
    <w:rsid w:val="006D0B4D"/>
    <w:rsid w:val="006D1A1E"/>
    <w:rsid w:val="006D1CB9"/>
    <w:rsid w:val="006D1DDE"/>
    <w:rsid w:val="006D22D8"/>
    <w:rsid w:val="006D2929"/>
    <w:rsid w:val="006D56BE"/>
    <w:rsid w:val="006D5772"/>
    <w:rsid w:val="006D5DFB"/>
    <w:rsid w:val="006D675A"/>
    <w:rsid w:val="006D67E7"/>
    <w:rsid w:val="006D6B46"/>
    <w:rsid w:val="006D6F52"/>
    <w:rsid w:val="006D7694"/>
    <w:rsid w:val="006D7E4D"/>
    <w:rsid w:val="006E027C"/>
    <w:rsid w:val="006E2A90"/>
    <w:rsid w:val="006E2D8C"/>
    <w:rsid w:val="006E2F8E"/>
    <w:rsid w:val="006E5F55"/>
    <w:rsid w:val="006E6E02"/>
    <w:rsid w:val="006F0277"/>
    <w:rsid w:val="006F0381"/>
    <w:rsid w:val="006F0DCE"/>
    <w:rsid w:val="006F1D8F"/>
    <w:rsid w:val="006F2149"/>
    <w:rsid w:val="006F49BC"/>
    <w:rsid w:val="006F584A"/>
    <w:rsid w:val="006F6884"/>
    <w:rsid w:val="006F6C64"/>
    <w:rsid w:val="006F7742"/>
    <w:rsid w:val="006F7B0D"/>
    <w:rsid w:val="006F7C8B"/>
    <w:rsid w:val="00700732"/>
    <w:rsid w:val="00700882"/>
    <w:rsid w:val="00700AEE"/>
    <w:rsid w:val="00700F09"/>
    <w:rsid w:val="00701524"/>
    <w:rsid w:val="00701831"/>
    <w:rsid w:val="00701F9B"/>
    <w:rsid w:val="00702D60"/>
    <w:rsid w:val="00703141"/>
    <w:rsid w:val="00703982"/>
    <w:rsid w:val="00703A9A"/>
    <w:rsid w:val="007041B7"/>
    <w:rsid w:val="007044EC"/>
    <w:rsid w:val="00704EEF"/>
    <w:rsid w:val="00704F43"/>
    <w:rsid w:val="007067D4"/>
    <w:rsid w:val="00706B6B"/>
    <w:rsid w:val="007072CC"/>
    <w:rsid w:val="00707C4F"/>
    <w:rsid w:val="007105E9"/>
    <w:rsid w:val="007110BC"/>
    <w:rsid w:val="00711A11"/>
    <w:rsid w:val="007125BB"/>
    <w:rsid w:val="0071263C"/>
    <w:rsid w:val="0071422B"/>
    <w:rsid w:val="00714260"/>
    <w:rsid w:val="007156A1"/>
    <w:rsid w:val="00715D50"/>
    <w:rsid w:val="00716104"/>
    <w:rsid w:val="007167AE"/>
    <w:rsid w:val="00716F26"/>
    <w:rsid w:val="0071729F"/>
    <w:rsid w:val="007172F4"/>
    <w:rsid w:val="0072091A"/>
    <w:rsid w:val="00720A27"/>
    <w:rsid w:val="00720B30"/>
    <w:rsid w:val="00721634"/>
    <w:rsid w:val="00721733"/>
    <w:rsid w:val="00721736"/>
    <w:rsid w:val="00722826"/>
    <w:rsid w:val="00722CBF"/>
    <w:rsid w:val="00722D1E"/>
    <w:rsid w:val="00722FB8"/>
    <w:rsid w:val="007239A9"/>
    <w:rsid w:val="00723B23"/>
    <w:rsid w:val="00723B40"/>
    <w:rsid w:val="00723D55"/>
    <w:rsid w:val="007240A5"/>
    <w:rsid w:val="007258F0"/>
    <w:rsid w:val="00725E11"/>
    <w:rsid w:val="00726338"/>
    <w:rsid w:val="00726602"/>
    <w:rsid w:val="007269E0"/>
    <w:rsid w:val="00731614"/>
    <w:rsid w:val="00732988"/>
    <w:rsid w:val="00732A7B"/>
    <w:rsid w:val="00732BE7"/>
    <w:rsid w:val="0073379A"/>
    <w:rsid w:val="00734389"/>
    <w:rsid w:val="0073597D"/>
    <w:rsid w:val="00735F23"/>
    <w:rsid w:val="00736A28"/>
    <w:rsid w:val="00737DB6"/>
    <w:rsid w:val="00740BAD"/>
    <w:rsid w:val="00740F93"/>
    <w:rsid w:val="007410A6"/>
    <w:rsid w:val="00741E92"/>
    <w:rsid w:val="00742E95"/>
    <w:rsid w:val="007464B1"/>
    <w:rsid w:val="00746ACB"/>
    <w:rsid w:val="00747BE9"/>
    <w:rsid w:val="0075338E"/>
    <w:rsid w:val="00753844"/>
    <w:rsid w:val="00753DDB"/>
    <w:rsid w:val="00754B9A"/>
    <w:rsid w:val="00754EF5"/>
    <w:rsid w:val="007551BB"/>
    <w:rsid w:val="00755310"/>
    <w:rsid w:val="00755425"/>
    <w:rsid w:val="0075553F"/>
    <w:rsid w:val="00755D14"/>
    <w:rsid w:val="00757118"/>
    <w:rsid w:val="007572F7"/>
    <w:rsid w:val="00757C48"/>
    <w:rsid w:val="00757DDF"/>
    <w:rsid w:val="00760219"/>
    <w:rsid w:val="00760F56"/>
    <w:rsid w:val="00762613"/>
    <w:rsid w:val="0076279E"/>
    <w:rsid w:val="00762908"/>
    <w:rsid w:val="00762CB5"/>
    <w:rsid w:val="00763CF8"/>
    <w:rsid w:val="00763F28"/>
    <w:rsid w:val="00765ABC"/>
    <w:rsid w:val="007661AA"/>
    <w:rsid w:val="007713CB"/>
    <w:rsid w:val="00772AA9"/>
    <w:rsid w:val="0077333E"/>
    <w:rsid w:val="00773F8A"/>
    <w:rsid w:val="00774648"/>
    <w:rsid w:val="00774EE4"/>
    <w:rsid w:val="00774F8C"/>
    <w:rsid w:val="0077521E"/>
    <w:rsid w:val="0077546C"/>
    <w:rsid w:val="007765ED"/>
    <w:rsid w:val="007769A6"/>
    <w:rsid w:val="0078021D"/>
    <w:rsid w:val="007808DE"/>
    <w:rsid w:val="00780986"/>
    <w:rsid w:val="007837C9"/>
    <w:rsid w:val="00783E1E"/>
    <w:rsid w:val="00783EE2"/>
    <w:rsid w:val="007843E3"/>
    <w:rsid w:val="007851FF"/>
    <w:rsid w:val="0078574A"/>
    <w:rsid w:val="00785F20"/>
    <w:rsid w:val="00786B17"/>
    <w:rsid w:val="007905F8"/>
    <w:rsid w:val="00790ED3"/>
    <w:rsid w:val="0079128B"/>
    <w:rsid w:val="0079202D"/>
    <w:rsid w:val="0079286D"/>
    <w:rsid w:val="00794879"/>
    <w:rsid w:val="00794D6F"/>
    <w:rsid w:val="007956AD"/>
    <w:rsid w:val="00795BD2"/>
    <w:rsid w:val="00796255"/>
    <w:rsid w:val="0079681C"/>
    <w:rsid w:val="007971B6"/>
    <w:rsid w:val="00797D89"/>
    <w:rsid w:val="00797DBB"/>
    <w:rsid w:val="007A22A5"/>
    <w:rsid w:val="007A3495"/>
    <w:rsid w:val="007A3EFA"/>
    <w:rsid w:val="007A4FEF"/>
    <w:rsid w:val="007A589E"/>
    <w:rsid w:val="007A5CD5"/>
    <w:rsid w:val="007B00A1"/>
    <w:rsid w:val="007B08C4"/>
    <w:rsid w:val="007B0BC1"/>
    <w:rsid w:val="007B153C"/>
    <w:rsid w:val="007B23A2"/>
    <w:rsid w:val="007B2477"/>
    <w:rsid w:val="007B3DF4"/>
    <w:rsid w:val="007B4164"/>
    <w:rsid w:val="007B4480"/>
    <w:rsid w:val="007B4B85"/>
    <w:rsid w:val="007B4D6D"/>
    <w:rsid w:val="007B4E68"/>
    <w:rsid w:val="007B5119"/>
    <w:rsid w:val="007B5322"/>
    <w:rsid w:val="007B60CA"/>
    <w:rsid w:val="007B674C"/>
    <w:rsid w:val="007B70B0"/>
    <w:rsid w:val="007B70F9"/>
    <w:rsid w:val="007B732F"/>
    <w:rsid w:val="007B786D"/>
    <w:rsid w:val="007C13D0"/>
    <w:rsid w:val="007C20CC"/>
    <w:rsid w:val="007C2875"/>
    <w:rsid w:val="007C3504"/>
    <w:rsid w:val="007C56C5"/>
    <w:rsid w:val="007C60AF"/>
    <w:rsid w:val="007C6292"/>
    <w:rsid w:val="007C6FB8"/>
    <w:rsid w:val="007C75AA"/>
    <w:rsid w:val="007C790E"/>
    <w:rsid w:val="007C7944"/>
    <w:rsid w:val="007D1A0D"/>
    <w:rsid w:val="007D20FB"/>
    <w:rsid w:val="007D2F98"/>
    <w:rsid w:val="007D4AD2"/>
    <w:rsid w:val="007D52E5"/>
    <w:rsid w:val="007D6F3E"/>
    <w:rsid w:val="007D74E1"/>
    <w:rsid w:val="007D7555"/>
    <w:rsid w:val="007E05C0"/>
    <w:rsid w:val="007E1A9D"/>
    <w:rsid w:val="007E1D67"/>
    <w:rsid w:val="007E1F27"/>
    <w:rsid w:val="007E43A6"/>
    <w:rsid w:val="007E4745"/>
    <w:rsid w:val="007E4CA1"/>
    <w:rsid w:val="007E5D20"/>
    <w:rsid w:val="007E5F05"/>
    <w:rsid w:val="007E655B"/>
    <w:rsid w:val="007E6B90"/>
    <w:rsid w:val="007E6D3F"/>
    <w:rsid w:val="007F048C"/>
    <w:rsid w:val="007F0979"/>
    <w:rsid w:val="007F1DE3"/>
    <w:rsid w:val="007F1E72"/>
    <w:rsid w:val="007F2AFB"/>
    <w:rsid w:val="007F31D7"/>
    <w:rsid w:val="007F4035"/>
    <w:rsid w:val="007F59DB"/>
    <w:rsid w:val="007F66F1"/>
    <w:rsid w:val="007F6942"/>
    <w:rsid w:val="007F795C"/>
    <w:rsid w:val="007F7D67"/>
    <w:rsid w:val="00800260"/>
    <w:rsid w:val="00800649"/>
    <w:rsid w:val="008006FA"/>
    <w:rsid w:val="0080115B"/>
    <w:rsid w:val="0080140A"/>
    <w:rsid w:val="0080162E"/>
    <w:rsid w:val="00801C0F"/>
    <w:rsid w:val="00803408"/>
    <w:rsid w:val="0080478A"/>
    <w:rsid w:val="008057A6"/>
    <w:rsid w:val="00806062"/>
    <w:rsid w:val="00806C73"/>
    <w:rsid w:val="0080710E"/>
    <w:rsid w:val="00807E74"/>
    <w:rsid w:val="008117B1"/>
    <w:rsid w:val="00811C7E"/>
    <w:rsid w:val="00812269"/>
    <w:rsid w:val="00812932"/>
    <w:rsid w:val="00812F51"/>
    <w:rsid w:val="0081348A"/>
    <w:rsid w:val="00813A6F"/>
    <w:rsid w:val="00815A75"/>
    <w:rsid w:val="00816091"/>
    <w:rsid w:val="008163A1"/>
    <w:rsid w:val="00817E90"/>
    <w:rsid w:val="00821BDE"/>
    <w:rsid w:val="008220F7"/>
    <w:rsid w:val="008225B1"/>
    <w:rsid w:val="00822CDF"/>
    <w:rsid w:val="00823976"/>
    <w:rsid w:val="00823996"/>
    <w:rsid w:val="00823D18"/>
    <w:rsid w:val="00823D98"/>
    <w:rsid w:val="0082408D"/>
    <w:rsid w:val="0082410C"/>
    <w:rsid w:val="008248BB"/>
    <w:rsid w:val="00826225"/>
    <w:rsid w:val="00826E62"/>
    <w:rsid w:val="00826EF4"/>
    <w:rsid w:val="00827416"/>
    <w:rsid w:val="00827F85"/>
    <w:rsid w:val="0083006D"/>
    <w:rsid w:val="00830614"/>
    <w:rsid w:val="00831F85"/>
    <w:rsid w:val="008337AC"/>
    <w:rsid w:val="00834F0B"/>
    <w:rsid w:val="0083523B"/>
    <w:rsid w:val="00836376"/>
    <w:rsid w:val="0083642C"/>
    <w:rsid w:val="008366F3"/>
    <w:rsid w:val="0084199C"/>
    <w:rsid w:val="008419C9"/>
    <w:rsid w:val="00842A55"/>
    <w:rsid w:val="00843F1A"/>
    <w:rsid w:val="008459E0"/>
    <w:rsid w:val="0084623D"/>
    <w:rsid w:val="00846510"/>
    <w:rsid w:val="00846FD8"/>
    <w:rsid w:val="00847126"/>
    <w:rsid w:val="00847261"/>
    <w:rsid w:val="008478F3"/>
    <w:rsid w:val="00851000"/>
    <w:rsid w:val="008513BE"/>
    <w:rsid w:val="00851A5A"/>
    <w:rsid w:val="00852232"/>
    <w:rsid w:val="0085286B"/>
    <w:rsid w:val="008535D5"/>
    <w:rsid w:val="00854633"/>
    <w:rsid w:val="00854DBB"/>
    <w:rsid w:val="0085503D"/>
    <w:rsid w:val="008551E0"/>
    <w:rsid w:val="00855991"/>
    <w:rsid w:val="0085665E"/>
    <w:rsid w:val="00856841"/>
    <w:rsid w:val="00856A1A"/>
    <w:rsid w:val="008612F8"/>
    <w:rsid w:val="00864187"/>
    <w:rsid w:val="00864821"/>
    <w:rsid w:val="00864A47"/>
    <w:rsid w:val="0086525B"/>
    <w:rsid w:val="00865861"/>
    <w:rsid w:val="00865B86"/>
    <w:rsid w:val="00867016"/>
    <w:rsid w:val="00867657"/>
    <w:rsid w:val="00867FAA"/>
    <w:rsid w:val="008701FE"/>
    <w:rsid w:val="00870226"/>
    <w:rsid w:val="00870259"/>
    <w:rsid w:val="0087098E"/>
    <w:rsid w:val="00870DB7"/>
    <w:rsid w:val="00870DCE"/>
    <w:rsid w:val="008713C3"/>
    <w:rsid w:val="00871F07"/>
    <w:rsid w:val="00872402"/>
    <w:rsid w:val="00872CEC"/>
    <w:rsid w:val="00872FBE"/>
    <w:rsid w:val="00873A37"/>
    <w:rsid w:val="008742DC"/>
    <w:rsid w:val="00874897"/>
    <w:rsid w:val="00874C47"/>
    <w:rsid w:val="008750FC"/>
    <w:rsid w:val="008754D4"/>
    <w:rsid w:val="008760E2"/>
    <w:rsid w:val="008763D3"/>
    <w:rsid w:val="00876E88"/>
    <w:rsid w:val="0087734A"/>
    <w:rsid w:val="00877703"/>
    <w:rsid w:val="00877C73"/>
    <w:rsid w:val="008800C7"/>
    <w:rsid w:val="00880CA9"/>
    <w:rsid w:val="00880EC6"/>
    <w:rsid w:val="00880EF7"/>
    <w:rsid w:val="00881038"/>
    <w:rsid w:val="008811AE"/>
    <w:rsid w:val="008818A6"/>
    <w:rsid w:val="00882117"/>
    <w:rsid w:val="008823FE"/>
    <w:rsid w:val="00882BD3"/>
    <w:rsid w:val="00882CC9"/>
    <w:rsid w:val="00884109"/>
    <w:rsid w:val="0088492F"/>
    <w:rsid w:val="008849E0"/>
    <w:rsid w:val="00884BF8"/>
    <w:rsid w:val="00886285"/>
    <w:rsid w:val="00886ADE"/>
    <w:rsid w:val="00886D83"/>
    <w:rsid w:val="00887073"/>
    <w:rsid w:val="008908F3"/>
    <w:rsid w:val="00890B88"/>
    <w:rsid w:val="00890D01"/>
    <w:rsid w:val="008917BD"/>
    <w:rsid w:val="00891B62"/>
    <w:rsid w:val="00891FEF"/>
    <w:rsid w:val="008927B0"/>
    <w:rsid w:val="00892FBA"/>
    <w:rsid w:val="00894533"/>
    <w:rsid w:val="00895E05"/>
    <w:rsid w:val="008961AF"/>
    <w:rsid w:val="00897357"/>
    <w:rsid w:val="008A0170"/>
    <w:rsid w:val="008A039B"/>
    <w:rsid w:val="008A06DD"/>
    <w:rsid w:val="008A14D6"/>
    <w:rsid w:val="008A1B7E"/>
    <w:rsid w:val="008A26C1"/>
    <w:rsid w:val="008A27CC"/>
    <w:rsid w:val="008A299B"/>
    <w:rsid w:val="008A2D5F"/>
    <w:rsid w:val="008A3F8F"/>
    <w:rsid w:val="008A402A"/>
    <w:rsid w:val="008A55CF"/>
    <w:rsid w:val="008A585C"/>
    <w:rsid w:val="008A651E"/>
    <w:rsid w:val="008A7E42"/>
    <w:rsid w:val="008A7F1A"/>
    <w:rsid w:val="008B07DA"/>
    <w:rsid w:val="008B1436"/>
    <w:rsid w:val="008B1D8B"/>
    <w:rsid w:val="008B279E"/>
    <w:rsid w:val="008B28F4"/>
    <w:rsid w:val="008B2EF9"/>
    <w:rsid w:val="008B3154"/>
    <w:rsid w:val="008B3497"/>
    <w:rsid w:val="008B47E4"/>
    <w:rsid w:val="008B5115"/>
    <w:rsid w:val="008B5A19"/>
    <w:rsid w:val="008B602C"/>
    <w:rsid w:val="008B6E42"/>
    <w:rsid w:val="008B6EE4"/>
    <w:rsid w:val="008B7E13"/>
    <w:rsid w:val="008C0050"/>
    <w:rsid w:val="008C0A99"/>
    <w:rsid w:val="008C160F"/>
    <w:rsid w:val="008C1A00"/>
    <w:rsid w:val="008C2ADC"/>
    <w:rsid w:val="008C2C23"/>
    <w:rsid w:val="008C3899"/>
    <w:rsid w:val="008C3CAF"/>
    <w:rsid w:val="008C40FF"/>
    <w:rsid w:val="008C4B1C"/>
    <w:rsid w:val="008C4EC9"/>
    <w:rsid w:val="008C50FF"/>
    <w:rsid w:val="008C55E0"/>
    <w:rsid w:val="008C7467"/>
    <w:rsid w:val="008D0359"/>
    <w:rsid w:val="008D097B"/>
    <w:rsid w:val="008D0ABD"/>
    <w:rsid w:val="008D0B5D"/>
    <w:rsid w:val="008D180B"/>
    <w:rsid w:val="008D1ED0"/>
    <w:rsid w:val="008D23B0"/>
    <w:rsid w:val="008D29FE"/>
    <w:rsid w:val="008D35E7"/>
    <w:rsid w:val="008D4E51"/>
    <w:rsid w:val="008D5DF6"/>
    <w:rsid w:val="008D626F"/>
    <w:rsid w:val="008D6DAC"/>
    <w:rsid w:val="008D7404"/>
    <w:rsid w:val="008E0500"/>
    <w:rsid w:val="008E0D6E"/>
    <w:rsid w:val="008E2041"/>
    <w:rsid w:val="008E2913"/>
    <w:rsid w:val="008E6182"/>
    <w:rsid w:val="008E6C3B"/>
    <w:rsid w:val="008E6EBA"/>
    <w:rsid w:val="008E7514"/>
    <w:rsid w:val="008E755D"/>
    <w:rsid w:val="008F1C7F"/>
    <w:rsid w:val="008F2093"/>
    <w:rsid w:val="008F39C2"/>
    <w:rsid w:val="008F5517"/>
    <w:rsid w:val="008F566B"/>
    <w:rsid w:val="008F58D2"/>
    <w:rsid w:val="008F5D41"/>
    <w:rsid w:val="008F5E16"/>
    <w:rsid w:val="008F62C9"/>
    <w:rsid w:val="008F6398"/>
    <w:rsid w:val="008F6B8B"/>
    <w:rsid w:val="008F6FD0"/>
    <w:rsid w:val="00900BEB"/>
    <w:rsid w:val="00901754"/>
    <w:rsid w:val="00901E46"/>
    <w:rsid w:val="00902BD5"/>
    <w:rsid w:val="00902F61"/>
    <w:rsid w:val="009031C8"/>
    <w:rsid w:val="00903208"/>
    <w:rsid w:val="00903711"/>
    <w:rsid w:val="00903CFD"/>
    <w:rsid w:val="00903E93"/>
    <w:rsid w:val="00904011"/>
    <w:rsid w:val="00904F6C"/>
    <w:rsid w:val="00907209"/>
    <w:rsid w:val="0090740D"/>
    <w:rsid w:val="0090749D"/>
    <w:rsid w:val="00907E57"/>
    <w:rsid w:val="009109C3"/>
    <w:rsid w:val="00910F52"/>
    <w:rsid w:val="00910FE4"/>
    <w:rsid w:val="009123F4"/>
    <w:rsid w:val="009127AD"/>
    <w:rsid w:val="00912BA1"/>
    <w:rsid w:val="009134D5"/>
    <w:rsid w:val="009138C4"/>
    <w:rsid w:val="00913B29"/>
    <w:rsid w:val="0091412D"/>
    <w:rsid w:val="00915DE1"/>
    <w:rsid w:val="00915EE5"/>
    <w:rsid w:val="00916055"/>
    <w:rsid w:val="00916500"/>
    <w:rsid w:val="00916E7F"/>
    <w:rsid w:val="009215B3"/>
    <w:rsid w:val="00921F90"/>
    <w:rsid w:val="00922029"/>
    <w:rsid w:val="0092260A"/>
    <w:rsid w:val="00922C94"/>
    <w:rsid w:val="009236F5"/>
    <w:rsid w:val="00923C08"/>
    <w:rsid w:val="00924F03"/>
    <w:rsid w:val="00925474"/>
    <w:rsid w:val="00925725"/>
    <w:rsid w:val="00925CB3"/>
    <w:rsid w:val="00926086"/>
    <w:rsid w:val="009261C0"/>
    <w:rsid w:val="00926220"/>
    <w:rsid w:val="009264AB"/>
    <w:rsid w:val="009265FD"/>
    <w:rsid w:val="00926939"/>
    <w:rsid w:val="00926BEB"/>
    <w:rsid w:val="00926C4A"/>
    <w:rsid w:val="0092770F"/>
    <w:rsid w:val="00930C23"/>
    <w:rsid w:val="0093289E"/>
    <w:rsid w:val="00933067"/>
    <w:rsid w:val="00934CA6"/>
    <w:rsid w:val="00935BFE"/>
    <w:rsid w:val="009361F1"/>
    <w:rsid w:val="009363CF"/>
    <w:rsid w:val="009363DF"/>
    <w:rsid w:val="00936A4A"/>
    <w:rsid w:val="00936C4B"/>
    <w:rsid w:val="009404EE"/>
    <w:rsid w:val="009412A4"/>
    <w:rsid w:val="009415C0"/>
    <w:rsid w:val="00942AF6"/>
    <w:rsid w:val="009440CF"/>
    <w:rsid w:val="009443BD"/>
    <w:rsid w:val="009448AE"/>
    <w:rsid w:val="00945B57"/>
    <w:rsid w:val="00946411"/>
    <w:rsid w:val="00946D39"/>
    <w:rsid w:val="00946F70"/>
    <w:rsid w:val="0095030D"/>
    <w:rsid w:val="009513D7"/>
    <w:rsid w:val="00951508"/>
    <w:rsid w:val="00951A47"/>
    <w:rsid w:val="00952B0B"/>
    <w:rsid w:val="00953217"/>
    <w:rsid w:val="0095417C"/>
    <w:rsid w:val="00954274"/>
    <w:rsid w:val="009549F5"/>
    <w:rsid w:val="00955BE2"/>
    <w:rsid w:val="00955BEA"/>
    <w:rsid w:val="00955C5D"/>
    <w:rsid w:val="00955E05"/>
    <w:rsid w:val="00957B90"/>
    <w:rsid w:val="0096056E"/>
    <w:rsid w:val="009609FE"/>
    <w:rsid w:val="00960CA5"/>
    <w:rsid w:val="00960FE4"/>
    <w:rsid w:val="00961140"/>
    <w:rsid w:val="00963991"/>
    <w:rsid w:val="00967AFC"/>
    <w:rsid w:val="00967D9E"/>
    <w:rsid w:val="00971B0C"/>
    <w:rsid w:val="00971B13"/>
    <w:rsid w:val="00971E09"/>
    <w:rsid w:val="00971ED6"/>
    <w:rsid w:val="00972387"/>
    <w:rsid w:val="00973A7E"/>
    <w:rsid w:val="00973FA0"/>
    <w:rsid w:val="009746C2"/>
    <w:rsid w:val="009747EC"/>
    <w:rsid w:val="00975FFE"/>
    <w:rsid w:val="00976A85"/>
    <w:rsid w:val="00976B5C"/>
    <w:rsid w:val="00976CD3"/>
    <w:rsid w:val="0097724B"/>
    <w:rsid w:val="00977E4A"/>
    <w:rsid w:val="00977EED"/>
    <w:rsid w:val="00977FD2"/>
    <w:rsid w:val="00980C43"/>
    <w:rsid w:val="00981C6C"/>
    <w:rsid w:val="00982193"/>
    <w:rsid w:val="0098255C"/>
    <w:rsid w:val="00982CF1"/>
    <w:rsid w:val="00982EB8"/>
    <w:rsid w:val="0098350C"/>
    <w:rsid w:val="00983D81"/>
    <w:rsid w:val="00983EF1"/>
    <w:rsid w:val="00984AB4"/>
    <w:rsid w:val="00985134"/>
    <w:rsid w:val="009851CD"/>
    <w:rsid w:val="00985979"/>
    <w:rsid w:val="00986DD6"/>
    <w:rsid w:val="009872E8"/>
    <w:rsid w:val="00991DDC"/>
    <w:rsid w:val="0099236E"/>
    <w:rsid w:val="00992B3A"/>
    <w:rsid w:val="0099368B"/>
    <w:rsid w:val="009954B1"/>
    <w:rsid w:val="00995683"/>
    <w:rsid w:val="009956FF"/>
    <w:rsid w:val="00995E52"/>
    <w:rsid w:val="00996040"/>
    <w:rsid w:val="009972EF"/>
    <w:rsid w:val="009977E6"/>
    <w:rsid w:val="009A04C9"/>
    <w:rsid w:val="009A0747"/>
    <w:rsid w:val="009A0FE6"/>
    <w:rsid w:val="009A1451"/>
    <w:rsid w:val="009A14DD"/>
    <w:rsid w:val="009A324B"/>
    <w:rsid w:val="009A4DB1"/>
    <w:rsid w:val="009A5301"/>
    <w:rsid w:val="009A5C31"/>
    <w:rsid w:val="009A66EC"/>
    <w:rsid w:val="009B06D8"/>
    <w:rsid w:val="009B07B6"/>
    <w:rsid w:val="009B0858"/>
    <w:rsid w:val="009B0B9A"/>
    <w:rsid w:val="009B138C"/>
    <w:rsid w:val="009B13DC"/>
    <w:rsid w:val="009B1FAB"/>
    <w:rsid w:val="009B22A6"/>
    <w:rsid w:val="009B2783"/>
    <w:rsid w:val="009B2CE4"/>
    <w:rsid w:val="009B4189"/>
    <w:rsid w:val="009B6821"/>
    <w:rsid w:val="009B6B5F"/>
    <w:rsid w:val="009B75C4"/>
    <w:rsid w:val="009B779A"/>
    <w:rsid w:val="009B7D26"/>
    <w:rsid w:val="009C09C1"/>
    <w:rsid w:val="009C0A82"/>
    <w:rsid w:val="009C0AC0"/>
    <w:rsid w:val="009C1283"/>
    <w:rsid w:val="009C376C"/>
    <w:rsid w:val="009C56D6"/>
    <w:rsid w:val="009C5971"/>
    <w:rsid w:val="009C5F0B"/>
    <w:rsid w:val="009C65BE"/>
    <w:rsid w:val="009C6BCB"/>
    <w:rsid w:val="009C7722"/>
    <w:rsid w:val="009C7A4B"/>
    <w:rsid w:val="009D0445"/>
    <w:rsid w:val="009D0450"/>
    <w:rsid w:val="009D0567"/>
    <w:rsid w:val="009D0C23"/>
    <w:rsid w:val="009D0E82"/>
    <w:rsid w:val="009D186C"/>
    <w:rsid w:val="009D3022"/>
    <w:rsid w:val="009D346A"/>
    <w:rsid w:val="009D3DD1"/>
    <w:rsid w:val="009D45BD"/>
    <w:rsid w:val="009D500D"/>
    <w:rsid w:val="009D5126"/>
    <w:rsid w:val="009D52F0"/>
    <w:rsid w:val="009D620E"/>
    <w:rsid w:val="009D64AE"/>
    <w:rsid w:val="009D6675"/>
    <w:rsid w:val="009D6DB6"/>
    <w:rsid w:val="009E01EA"/>
    <w:rsid w:val="009E05B0"/>
    <w:rsid w:val="009E0629"/>
    <w:rsid w:val="009E07BA"/>
    <w:rsid w:val="009E0900"/>
    <w:rsid w:val="009E10F9"/>
    <w:rsid w:val="009E2A0A"/>
    <w:rsid w:val="009E47B0"/>
    <w:rsid w:val="009E491B"/>
    <w:rsid w:val="009E5285"/>
    <w:rsid w:val="009E5340"/>
    <w:rsid w:val="009E6289"/>
    <w:rsid w:val="009E6F27"/>
    <w:rsid w:val="009F28B7"/>
    <w:rsid w:val="009F4352"/>
    <w:rsid w:val="009F4B20"/>
    <w:rsid w:val="009F511E"/>
    <w:rsid w:val="009F576B"/>
    <w:rsid w:val="009F581C"/>
    <w:rsid w:val="009F5B63"/>
    <w:rsid w:val="009F5CA8"/>
    <w:rsid w:val="009F5CBE"/>
    <w:rsid w:val="009F741A"/>
    <w:rsid w:val="009F7E33"/>
    <w:rsid w:val="00A005C5"/>
    <w:rsid w:val="00A00E75"/>
    <w:rsid w:val="00A01075"/>
    <w:rsid w:val="00A01B73"/>
    <w:rsid w:val="00A02A84"/>
    <w:rsid w:val="00A03B28"/>
    <w:rsid w:val="00A03F6E"/>
    <w:rsid w:val="00A03FFA"/>
    <w:rsid w:val="00A045FD"/>
    <w:rsid w:val="00A04692"/>
    <w:rsid w:val="00A0747D"/>
    <w:rsid w:val="00A07ACB"/>
    <w:rsid w:val="00A1171B"/>
    <w:rsid w:val="00A118EA"/>
    <w:rsid w:val="00A11CFD"/>
    <w:rsid w:val="00A127C0"/>
    <w:rsid w:val="00A13653"/>
    <w:rsid w:val="00A145DA"/>
    <w:rsid w:val="00A15751"/>
    <w:rsid w:val="00A15FD2"/>
    <w:rsid w:val="00A16CE7"/>
    <w:rsid w:val="00A16EBD"/>
    <w:rsid w:val="00A16EE0"/>
    <w:rsid w:val="00A20D76"/>
    <w:rsid w:val="00A21CAB"/>
    <w:rsid w:val="00A22490"/>
    <w:rsid w:val="00A23E67"/>
    <w:rsid w:val="00A24AAA"/>
    <w:rsid w:val="00A25D3A"/>
    <w:rsid w:val="00A26C1E"/>
    <w:rsid w:val="00A26CA0"/>
    <w:rsid w:val="00A26FF9"/>
    <w:rsid w:val="00A272A8"/>
    <w:rsid w:val="00A27A98"/>
    <w:rsid w:val="00A30A52"/>
    <w:rsid w:val="00A31772"/>
    <w:rsid w:val="00A31CD8"/>
    <w:rsid w:val="00A321E2"/>
    <w:rsid w:val="00A3271E"/>
    <w:rsid w:val="00A32EDE"/>
    <w:rsid w:val="00A35486"/>
    <w:rsid w:val="00A359E6"/>
    <w:rsid w:val="00A35BA6"/>
    <w:rsid w:val="00A35DB7"/>
    <w:rsid w:val="00A364AA"/>
    <w:rsid w:val="00A366EC"/>
    <w:rsid w:val="00A369E8"/>
    <w:rsid w:val="00A40C84"/>
    <w:rsid w:val="00A41387"/>
    <w:rsid w:val="00A41F82"/>
    <w:rsid w:val="00A42620"/>
    <w:rsid w:val="00A43B37"/>
    <w:rsid w:val="00A46054"/>
    <w:rsid w:val="00A478E1"/>
    <w:rsid w:val="00A5021C"/>
    <w:rsid w:val="00A505E7"/>
    <w:rsid w:val="00A50A8D"/>
    <w:rsid w:val="00A534B8"/>
    <w:rsid w:val="00A53539"/>
    <w:rsid w:val="00A5367F"/>
    <w:rsid w:val="00A54A54"/>
    <w:rsid w:val="00A54A80"/>
    <w:rsid w:val="00A54C79"/>
    <w:rsid w:val="00A55171"/>
    <w:rsid w:val="00A55907"/>
    <w:rsid w:val="00A55D4B"/>
    <w:rsid w:val="00A57530"/>
    <w:rsid w:val="00A57563"/>
    <w:rsid w:val="00A578D3"/>
    <w:rsid w:val="00A57A22"/>
    <w:rsid w:val="00A62018"/>
    <w:rsid w:val="00A6272A"/>
    <w:rsid w:val="00A6350A"/>
    <w:rsid w:val="00A6363F"/>
    <w:rsid w:val="00A6447B"/>
    <w:rsid w:val="00A64CB0"/>
    <w:rsid w:val="00A65356"/>
    <w:rsid w:val="00A656FE"/>
    <w:rsid w:val="00A65A88"/>
    <w:rsid w:val="00A6676B"/>
    <w:rsid w:val="00A6693B"/>
    <w:rsid w:val="00A66A85"/>
    <w:rsid w:val="00A66BF3"/>
    <w:rsid w:val="00A67956"/>
    <w:rsid w:val="00A67B54"/>
    <w:rsid w:val="00A7039E"/>
    <w:rsid w:val="00A7074A"/>
    <w:rsid w:val="00A70C54"/>
    <w:rsid w:val="00A7112A"/>
    <w:rsid w:val="00A718C0"/>
    <w:rsid w:val="00A7198A"/>
    <w:rsid w:val="00A719D9"/>
    <w:rsid w:val="00A72FDF"/>
    <w:rsid w:val="00A738BB"/>
    <w:rsid w:val="00A749C3"/>
    <w:rsid w:val="00A76D3C"/>
    <w:rsid w:val="00A817F0"/>
    <w:rsid w:val="00A82271"/>
    <w:rsid w:val="00A82FAC"/>
    <w:rsid w:val="00A8330F"/>
    <w:rsid w:val="00A85589"/>
    <w:rsid w:val="00A856D2"/>
    <w:rsid w:val="00A85B72"/>
    <w:rsid w:val="00A85D55"/>
    <w:rsid w:val="00A868DA"/>
    <w:rsid w:val="00A86B13"/>
    <w:rsid w:val="00A87388"/>
    <w:rsid w:val="00A87406"/>
    <w:rsid w:val="00A87EF3"/>
    <w:rsid w:val="00A914BF"/>
    <w:rsid w:val="00A91788"/>
    <w:rsid w:val="00A91A6B"/>
    <w:rsid w:val="00A93997"/>
    <w:rsid w:val="00A93BA8"/>
    <w:rsid w:val="00A95005"/>
    <w:rsid w:val="00A950DD"/>
    <w:rsid w:val="00A95158"/>
    <w:rsid w:val="00A97069"/>
    <w:rsid w:val="00A97E89"/>
    <w:rsid w:val="00AA060C"/>
    <w:rsid w:val="00AA120D"/>
    <w:rsid w:val="00AA1540"/>
    <w:rsid w:val="00AA16AC"/>
    <w:rsid w:val="00AA4BF7"/>
    <w:rsid w:val="00AA504C"/>
    <w:rsid w:val="00AA6929"/>
    <w:rsid w:val="00AB05C6"/>
    <w:rsid w:val="00AB0B6D"/>
    <w:rsid w:val="00AB146B"/>
    <w:rsid w:val="00AB1887"/>
    <w:rsid w:val="00AB27E7"/>
    <w:rsid w:val="00AB4010"/>
    <w:rsid w:val="00AB4257"/>
    <w:rsid w:val="00AC0BC2"/>
    <w:rsid w:val="00AC19E0"/>
    <w:rsid w:val="00AC1AD4"/>
    <w:rsid w:val="00AC2B68"/>
    <w:rsid w:val="00AC2B7F"/>
    <w:rsid w:val="00AC2D85"/>
    <w:rsid w:val="00AC2F3D"/>
    <w:rsid w:val="00AC32E9"/>
    <w:rsid w:val="00AC362A"/>
    <w:rsid w:val="00AC36ED"/>
    <w:rsid w:val="00AC41C1"/>
    <w:rsid w:val="00AC48DC"/>
    <w:rsid w:val="00AC4ECD"/>
    <w:rsid w:val="00AD10E6"/>
    <w:rsid w:val="00AD1576"/>
    <w:rsid w:val="00AD2438"/>
    <w:rsid w:val="00AD5182"/>
    <w:rsid w:val="00AD5697"/>
    <w:rsid w:val="00AD6754"/>
    <w:rsid w:val="00AD698E"/>
    <w:rsid w:val="00AD7431"/>
    <w:rsid w:val="00AD744A"/>
    <w:rsid w:val="00AD7DF6"/>
    <w:rsid w:val="00AE0095"/>
    <w:rsid w:val="00AE143C"/>
    <w:rsid w:val="00AE15EC"/>
    <w:rsid w:val="00AE18D8"/>
    <w:rsid w:val="00AE1CF2"/>
    <w:rsid w:val="00AE1E72"/>
    <w:rsid w:val="00AE2363"/>
    <w:rsid w:val="00AE280B"/>
    <w:rsid w:val="00AE3431"/>
    <w:rsid w:val="00AE3BF3"/>
    <w:rsid w:val="00AE3F30"/>
    <w:rsid w:val="00AE4C13"/>
    <w:rsid w:val="00AE5A9F"/>
    <w:rsid w:val="00AE5AD3"/>
    <w:rsid w:val="00AE5C04"/>
    <w:rsid w:val="00AE61AE"/>
    <w:rsid w:val="00AE6E69"/>
    <w:rsid w:val="00AE7222"/>
    <w:rsid w:val="00AE7A11"/>
    <w:rsid w:val="00AF0831"/>
    <w:rsid w:val="00AF0B2E"/>
    <w:rsid w:val="00AF0C8E"/>
    <w:rsid w:val="00AF22E8"/>
    <w:rsid w:val="00AF2741"/>
    <w:rsid w:val="00AF40F5"/>
    <w:rsid w:val="00AF497D"/>
    <w:rsid w:val="00AF599E"/>
    <w:rsid w:val="00AF6E93"/>
    <w:rsid w:val="00AF6F93"/>
    <w:rsid w:val="00AF738F"/>
    <w:rsid w:val="00AF7790"/>
    <w:rsid w:val="00AF7AF0"/>
    <w:rsid w:val="00B004FC"/>
    <w:rsid w:val="00B00AFE"/>
    <w:rsid w:val="00B01ECC"/>
    <w:rsid w:val="00B021A2"/>
    <w:rsid w:val="00B02355"/>
    <w:rsid w:val="00B02515"/>
    <w:rsid w:val="00B0330D"/>
    <w:rsid w:val="00B05F22"/>
    <w:rsid w:val="00B05F54"/>
    <w:rsid w:val="00B06258"/>
    <w:rsid w:val="00B06AF5"/>
    <w:rsid w:val="00B06C75"/>
    <w:rsid w:val="00B06ED7"/>
    <w:rsid w:val="00B072E2"/>
    <w:rsid w:val="00B1028E"/>
    <w:rsid w:val="00B109CF"/>
    <w:rsid w:val="00B10CDD"/>
    <w:rsid w:val="00B11C6E"/>
    <w:rsid w:val="00B12760"/>
    <w:rsid w:val="00B128C0"/>
    <w:rsid w:val="00B129EA"/>
    <w:rsid w:val="00B135A5"/>
    <w:rsid w:val="00B137C2"/>
    <w:rsid w:val="00B15A0C"/>
    <w:rsid w:val="00B15EB1"/>
    <w:rsid w:val="00B16DC9"/>
    <w:rsid w:val="00B1780D"/>
    <w:rsid w:val="00B20053"/>
    <w:rsid w:val="00B203E7"/>
    <w:rsid w:val="00B21CD3"/>
    <w:rsid w:val="00B221E0"/>
    <w:rsid w:val="00B22A96"/>
    <w:rsid w:val="00B22E22"/>
    <w:rsid w:val="00B25515"/>
    <w:rsid w:val="00B25811"/>
    <w:rsid w:val="00B25EA0"/>
    <w:rsid w:val="00B267A7"/>
    <w:rsid w:val="00B26957"/>
    <w:rsid w:val="00B27767"/>
    <w:rsid w:val="00B27993"/>
    <w:rsid w:val="00B27D0D"/>
    <w:rsid w:val="00B3036F"/>
    <w:rsid w:val="00B30AC7"/>
    <w:rsid w:val="00B31B36"/>
    <w:rsid w:val="00B31E2C"/>
    <w:rsid w:val="00B31E50"/>
    <w:rsid w:val="00B31FC6"/>
    <w:rsid w:val="00B31FD7"/>
    <w:rsid w:val="00B3286D"/>
    <w:rsid w:val="00B32F88"/>
    <w:rsid w:val="00B33732"/>
    <w:rsid w:val="00B33A6A"/>
    <w:rsid w:val="00B34133"/>
    <w:rsid w:val="00B3414B"/>
    <w:rsid w:val="00B34560"/>
    <w:rsid w:val="00B34DC3"/>
    <w:rsid w:val="00B362DA"/>
    <w:rsid w:val="00B36303"/>
    <w:rsid w:val="00B368B7"/>
    <w:rsid w:val="00B36F32"/>
    <w:rsid w:val="00B37482"/>
    <w:rsid w:val="00B40B95"/>
    <w:rsid w:val="00B41FA5"/>
    <w:rsid w:val="00B42444"/>
    <w:rsid w:val="00B42471"/>
    <w:rsid w:val="00B42610"/>
    <w:rsid w:val="00B42D02"/>
    <w:rsid w:val="00B43394"/>
    <w:rsid w:val="00B43523"/>
    <w:rsid w:val="00B4458B"/>
    <w:rsid w:val="00B44626"/>
    <w:rsid w:val="00B44DDE"/>
    <w:rsid w:val="00B451BD"/>
    <w:rsid w:val="00B46EAA"/>
    <w:rsid w:val="00B472D3"/>
    <w:rsid w:val="00B47CCF"/>
    <w:rsid w:val="00B51CCA"/>
    <w:rsid w:val="00B51DF7"/>
    <w:rsid w:val="00B52FE2"/>
    <w:rsid w:val="00B5361D"/>
    <w:rsid w:val="00B53E37"/>
    <w:rsid w:val="00B54BAC"/>
    <w:rsid w:val="00B57982"/>
    <w:rsid w:val="00B57BE1"/>
    <w:rsid w:val="00B6016A"/>
    <w:rsid w:val="00B60D3E"/>
    <w:rsid w:val="00B6104A"/>
    <w:rsid w:val="00B61468"/>
    <w:rsid w:val="00B62007"/>
    <w:rsid w:val="00B623F5"/>
    <w:rsid w:val="00B62B3E"/>
    <w:rsid w:val="00B62DA4"/>
    <w:rsid w:val="00B643E2"/>
    <w:rsid w:val="00B6550E"/>
    <w:rsid w:val="00B65909"/>
    <w:rsid w:val="00B6758E"/>
    <w:rsid w:val="00B6797D"/>
    <w:rsid w:val="00B70513"/>
    <w:rsid w:val="00B71B4E"/>
    <w:rsid w:val="00B7285B"/>
    <w:rsid w:val="00B73454"/>
    <w:rsid w:val="00B73B5D"/>
    <w:rsid w:val="00B73D8B"/>
    <w:rsid w:val="00B74AB4"/>
    <w:rsid w:val="00B74C1F"/>
    <w:rsid w:val="00B752DB"/>
    <w:rsid w:val="00B761DE"/>
    <w:rsid w:val="00B7684E"/>
    <w:rsid w:val="00B801DF"/>
    <w:rsid w:val="00B805C6"/>
    <w:rsid w:val="00B8081A"/>
    <w:rsid w:val="00B80AD9"/>
    <w:rsid w:val="00B81401"/>
    <w:rsid w:val="00B8390E"/>
    <w:rsid w:val="00B83D6D"/>
    <w:rsid w:val="00B83E1A"/>
    <w:rsid w:val="00B83E9A"/>
    <w:rsid w:val="00B84A2C"/>
    <w:rsid w:val="00B86BCA"/>
    <w:rsid w:val="00B87836"/>
    <w:rsid w:val="00B87D96"/>
    <w:rsid w:val="00B87E67"/>
    <w:rsid w:val="00B90E4B"/>
    <w:rsid w:val="00B91497"/>
    <w:rsid w:val="00B91547"/>
    <w:rsid w:val="00B91695"/>
    <w:rsid w:val="00B91D2C"/>
    <w:rsid w:val="00B91DB0"/>
    <w:rsid w:val="00B91E71"/>
    <w:rsid w:val="00B91F65"/>
    <w:rsid w:val="00B91FA8"/>
    <w:rsid w:val="00B9320D"/>
    <w:rsid w:val="00B93877"/>
    <w:rsid w:val="00B9455E"/>
    <w:rsid w:val="00B95204"/>
    <w:rsid w:val="00B95497"/>
    <w:rsid w:val="00B95B7F"/>
    <w:rsid w:val="00B95F91"/>
    <w:rsid w:val="00B965C2"/>
    <w:rsid w:val="00B968E7"/>
    <w:rsid w:val="00B97631"/>
    <w:rsid w:val="00B97BAF"/>
    <w:rsid w:val="00B97D07"/>
    <w:rsid w:val="00BA0418"/>
    <w:rsid w:val="00BA05B5"/>
    <w:rsid w:val="00BA09F9"/>
    <w:rsid w:val="00BA0C78"/>
    <w:rsid w:val="00BA1261"/>
    <w:rsid w:val="00BA1D19"/>
    <w:rsid w:val="00BA1FE3"/>
    <w:rsid w:val="00BA333A"/>
    <w:rsid w:val="00BA5C08"/>
    <w:rsid w:val="00BA6909"/>
    <w:rsid w:val="00BA69E8"/>
    <w:rsid w:val="00BA6F8E"/>
    <w:rsid w:val="00BA7470"/>
    <w:rsid w:val="00BA758D"/>
    <w:rsid w:val="00BA7659"/>
    <w:rsid w:val="00BB0BE1"/>
    <w:rsid w:val="00BB0DBD"/>
    <w:rsid w:val="00BB19C7"/>
    <w:rsid w:val="00BB1DD6"/>
    <w:rsid w:val="00BB2AD3"/>
    <w:rsid w:val="00BB2DCB"/>
    <w:rsid w:val="00BB2EB6"/>
    <w:rsid w:val="00BB538F"/>
    <w:rsid w:val="00BB5BC1"/>
    <w:rsid w:val="00BB61B4"/>
    <w:rsid w:val="00BB6651"/>
    <w:rsid w:val="00BB691C"/>
    <w:rsid w:val="00BB74EF"/>
    <w:rsid w:val="00BC003E"/>
    <w:rsid w:val="00BC0041"/>
    <w:rsid w:val="00BC0070"/>
    <w:rsid w:val="00BC13D7"/>
    <w:rsid w:val="00BC2207"/>
    <w:rsid w:val="00BC267E"/>
    <w:rsid w:val="00BC2B45"/>
    <w:rsid w:val="00BC3141"/>
    <w:rsid w:val="00BC3920"/>
    <w:rsid w:val="00BC4074"/>
    <w:rsid w:val="00BC4D7C"/>
    <w:rsid w:val="00BC4FFB"/>
    <w:rsid w:val="00BC53FA"/>
    <w:rsid w:val="00BC5D0C"/>
    <w:rsid w:val="00BC6260"/>
    <w:rsid w:val="00BC7D42"/>
    <w:rsid w:val="00BC7F97"/>
    <w:rsid w:val="00BD0095"/>
    <w:rsid w:val="00BD03A1"/>
    <w:rsid w:val="00BD0EF5"/>
    <w:rsid w:val="00BD15BF"/>
    <w:rsid w:val="00BD43EE"/>
    <w:rsid w:val="00BD646F"/>
    <w:rsid w:val="00BD669C"/>
    <w:rsid w:val="00BD6706"/>
    <w:rsid w:val="00BD71AC"/>
    <w:rsid w:val="00BD7249"/>
    <w:rsid w:val="00BD7EEE"/>
    <w:rsid w:val="00BE0162"/>
    <w:rsid w:val="00BE0402"/>
    <w:rsid w:val="00BE0FC3"/>
    <w:rsid w:val="00BE1446"/>
    <w:rsid w:val="00BE1EBB"/>
    <w:rsid w:val="00BE1F3E"/>
    <w:rsid w:val="00BE2916"/>
    <w:rsid w:val="00BE2E71"/>
    <w:rsid w:val="00BE34C3"/>
    <w:rsid w:val="00BE37E8"/>
    <w:rsid w:val="00BE3AFD"/>
    <w:rsid w:val="00BE3DAE"/>
    <w:rsid w:val="00BE4381"/>
    <w:rsid w:val="00BE61BA"/>
    <w:rsid w:val="00BE7688"/>
    <w:rsid w:val="00BE7A14"/>
    <w:rsid w:val="00BE7C0C"/>
    <w:rsid w:val="00BE7E27"/>
    <w:rsid w:val="00BF0A81"/>
    <w:rsid w:val="00BF0FF9"/>
    <w:rsid w:val="00BF1639"/>
    <w:rsid w:val="00BF1B8E"/>
    <w:rsid w:val="00BF1F54"/>
    <w:rsid w:val="00BF2534"/>
    <w:rsid w:val="00BF31F1"/>
    <w:rsid w:val="00BF43C7"/>
    <w:rsid w:val="00BF48D9"/>
    <w:rsid w:val="00BF4BF9"/>
    <w:rsid w:val="00BF5061"/>
    <w:rsid w:val="00BF583E"/>
    <w:rsid w:val="00BF6271"/>
    <w:rsid w:val="00BF6958"/>
    <w:rsid w:val="00BF6B14"/>
    <w:rsid w:val="00BF7CD0"/>
    <w:rsid w:val="00BF7D64"/>
    <w:rsid w:val="00C0017F"/>
    <w:rsid w:val="00C01320"/>
    <w:rsid w:val="00C0143C"/>
    <w:rsid w:val="00C01903"/>
    <w:rsid w:val="00C029C3"/>
    <w:rsid w:val="00C03BE9"/>
    <w:rsid w:val="00C03C16"/>
    <w:rsid w:val="00C047B6"/>
    <w:rsid w:val="00C051CB"/>
    <w:rsid w:val="00C05A6F"/>
    <w:rsid w:val="00C06015"/>
    <w:rsid w:val="00C0638D"/>
    <w:rsid w:val="00C06FFC"/>
    <w:rsid w:val="00C10326"/>
    <w:rsid w:val="00C10E07"/>
    <w:rsid w:val="00C11968"/>
    <w:rsid w:val="00C11D04"/>
    <w:rsid w:val="00C122B6"/>
    <w:rsid w:val="00C12C66"/>
    <w:rsid w:val="00C13729"/>
    <w:rsid w:val="00C13E27"/>
    <w:rsid w:val="00C147C2"/>
    <w:rsid w:val="00C14B9A"/>
    <w:rsid w:val="00C176EB"/>
    <w:rsid w:val="00C202F3"/>
    <w:rsid w:val="00C2097A"/>
    <w:rsid w:val="00C2124E"/>
    <w:rsid w:val="00C2176E"/>
    <w:rsid w:val="00C2323B"/>
    <w:rsid w:val="00C238B3"/>
    <w:rsid w:val="00C23F52"/>
    <w:rsid w:val="00C23F57"/>
    <w:rsid w:val="00C25272"/>
    <w:rsid w:val="00C252B3"/>
    <w:rsid w:val="00C2588B"/>
    <w:rsid w:val="00C266F3"/>
    <w:rsid w:val="00C272F3"/>
    <w:rsid w:val="00C30AEC"/>
    <w:rsid w:val="00C31590"/>
    <w:rsid w:val="00C3263E"/>
    <w:rsid w:val="00C33409"/>
    <w:rsid w:val="00C342B3"/>
    <w:rsid w:val="00C347A2"/>
    <w:rsid w:val="00C356C5"/>
    <w:rsid w:val="00C35750"/>
    <w:rsid w:val="00C35D13"/>
    <w:rsid w:val="00C361B2"/>
    <w:rsid w:val="00C36989"/>
    <w:rsid w:val="00C36AFC"/>
    <w:rsid w:val="00C4022F"/>
    <w:rsid w:val="00C408E4"/>
    <w:rsid w:val="00C4140F"/>
    <w:rsid w:val="00C41510"/>
    <w:rsid w:val="00C43265"/>
    <w:rsid w:val="00C4332E"/>
    <w:rsid w:val="00C43452"/>
    <w:rsid w:val="00C439B9"/>
    <w:rsid w:val="00C43B04"/>
    <w:rsid w:val="00C446C1"/>
    <w:rsid w:val="00C44EB3"/>
    <w:rsid w:val="00C44F7D"/>
    <w:rsid w:val="00C458D0"/>
    <w:rsid w:val="00C45B96"/>
    <w:rsid w:val="00C46657"/>
    <w:rsid w:val="00C46747"/>
    <w:rsid w:val="00C47568"/>
    <w:rsid w:val="00C5031D"/>
    <w:rsid w:val="00C50572"/>
    <w:rsid w:val="00C50B37"/>
    <w:rsid w:val="00C50CF9"/>
    <w:rsid w:val="00C52696"/>
    <w:rsid w:val="00C53DAD"/>
    <w:rsid w:val="00C548ED"/>
    <w:rsid w:val="00C54D67"/>
    <w:rsid w:val="00C55267"/>
    <w:rsid w:val="00C55530"/>
    <w:rsid w:val="00C55ACA"/>
    <w:rsid w:val="00C55D09"/>
    <w:rsid w:val="00C55F63"/>
    <w:rsid w:val="00C5600E"/>
    <w:rsid w:val="00C5788B"/>
    <w:rsid w:val="00C579D2"/>
    <w:rsid w:val="00C6017F"/>
    <w:rsid w:val="00C605C0"/>
    <w:rsid w:val="00C60926"/>
    <w:rsid w:val="00C610F8"/>
    <w:rsid w:val="00C621FC"/>
    <w:rsid w:val="00C62702"/>
    <w:rsid w:val="00C62FFE"/>
    <w:rsid w:val="00C63A5E"/>
    <w:rsid w:val="00C63EFC"/>
    <w:rsid w:val="00C63F5E"/>
    <w:rsid w:val="00C640A5"/>
    <w:rsid w:val="00C650C7"/>
    <w:rsid w:val="00C65524"/>
    <w:rsid w:val="00C65AA0"/>
    <w:rsid w:val="00C65BFE"/>
    <w:rsid w:val="00C6768A"/>
    <w:rsid w:val="00C67BEA"/>
    <w:rsid w:val="00C67E5C"/>
    <w:rsid w:val="00C70DD8"/>
    <w:rsid w:val="00C70FA3"/>
    <w:rsid w:val="00C71F52"/>
    <w:rsid w:val="00C72EDF"/>
    <w:rsid w:val="00C732F4"/>
    <w:rsid w:val="00C7364F"/>
    <w:rsid w:val="00C74205"/>
    <w:rsid w:val="00C742BB"/>
    <w:rsid w:val="00C749D7"/>
    <w:rsid w:val="00C7520D"/>
    <w:rsid w:val="00C752CE"/>
    <w:rsid w:val="00C767AB"/>
    <w:rsid w:val="00C76A19"/>
    <w:rsid w:val="00C7736F"/>
    <w:rsid w:val="00C77429"/>
    <w:rsid w:val="00C77BBD"/>
    <w:rsid w:val="00C808C8"/>
    <w:rsid w:val="00C82013"/>
    <w:rsid w:val="00C8301E"/>
    <w:rsid w:val="00C84260"/>
    <w:rsid w:val="00C849AB"/>
    <w:rsid w:val="00C852BB"/>
    <w:rsid w:val="00C85F30"/>
    <w:rsid w:val="00C87200"/>
    <w:rsid w:val="00C87DBE"/>
    <w:rsid w:val="00C90768"/>
    <w:rsid w:val="00C913D5"/>
    <w:rsid w:val="00C921D6"/>
    <w:rsid w:val="00C9302A"/>
    <w:rsid w:val="00C93534"/>
    <w:rsid w:val="00C93553"/>
    <w:rsid w:val="00C93E54"/>
    <w:rsid w:val="00C94359"/>
    <w:rsid w:val="00C9502A"/>
    <w:rsid w:val="00C96952"/>
    <w:rsid w:val="00C9763E"/>
    <w:rsid w:val="00C97685"/>
    <w:rsid w:val="00C97E18"/>
    <w:rsid w:val="00CA11B7"/>
    <w:rsid w:val="00CA2EC8"/>
    <w:rsid w:val="00CA41EF"/>
    <w:rsid w:val="00CA53FD"/>
    <w:rsid w:val="00CA5F19"/>
    <w:rsid w:val="00CA6A82"/>
    <w:rsid w:val="00CB18AE"/>
    <w:rsid w:val="00CB2705"/>
    <w:rsid w:val="00CB434F"/>
    <w:rsid w:val="00CB52EE"/>
    <w:rsid w:val="00CB595A"/>
    <w:rsid w:val="00CB5BB8"/>
    <w:rsid w:val="00CB6DA2"/>
    <w:rsid w:val="00CB6DE6"/>
    <w:rsid w:val="00CB72D1"/>
    <w:rsid w:val="00CB76C8"/>
    <w:rsid w:val="00CC0169"/>
    <w:rsid w:val="00CC102D"/>
    <w:rsid w:val="00CC10AB"/>
    <w:rsid w:val="00CC1965"/>
    <w:rsid w:val="00CC24AF"/>
    <w:rsid w:val="00CC2C7B"/>
    <w:rsid w:val="00CC31B2"/>
    <w:rsid w:val="00CC406A"/>
    <w:rsid w:val="00CD0EB6"/>
    <w:rsid w:val="00CD14A4"/>
    <w:rsid w:val="00CD1E77"/>
    <w:rsid w:val="00CD265D"/>
    <w:rsid w:val="00CD31C9"/>
    <w:rsid w:val="00CD3404"/>
    <w:rsid w:val="00CD34FC"/>
    <w:rsid w:val="00CD359C"/>
    <w:rsid w:val="00CD3B2C"/>
    <w:rsid w:val="00CD3DBE"/>
    <w:rsid w:val="00CD3FAA"/>
    <w:rsid w:val="00CD440C"/>
    <w:rsid w:val="00CD448E"/>
    <w:rsid w:val="00CD524E"/>
    <w:rsid w:val="00CD60EE"/>
    <w:rsid w:val="00CD7B66"/>
    <w:rsid w:val="00CD7BF6"/>
    <w:rsid w:val="00CD7FE0"/>
    <w:rsid w:val="00CE02BD"/>
    <w:rsid w:val="00CE0C77"/>
    <w:rsid w:val="00CE1927"/>
    <w:rsid w:val="00CE287A"/>
    <w:rsid w:val="00CE2BC6"/>
    <w:rsid w:val="00CE3831"/>
    <w:rsid w:val="00CE3BE1"/>
    <w:rsid w:val="00CE3EA9"/>
    <w:rsid w:val="00CE3F34"/>
    <w:rsid w:val="00CE4812"/>
    <w:rsid w:val="00CE6029"/>
    <w:rsid w:val="00CE6792"/>
    <w:rsid w:val="00CE6FAD"/>
    <w:rsid w:val="00CE7FAC"/>
    <w:rsid w:val="00CF1566"/>
    <w:rsid w:val="00CF2FF2"/>
    <w:rsid w:val="00CF3DDF"/>
    <w:rsid w:val="00CF4347"/>
    <w:rsid w:val="00CF4537"/>
    <w:rsid w:val="00CF58F4"/>
    <w:rsid w:val="00CF5949"/>
    <w:rsid w:val="00CF5AD4"/>
    <w:rsid w:val="00CF5C0B"/>
    <w:rsid w:val="00CF5D8F"/>
    <w:rsid w:val="00D00DFA"/>
    <w:rsid w:val="00D01284"/>
    <w:rsid w:val="00D01374"/>
    <w:rsid w:val="00D01984"/>
    <w:rsid w:val="00D02026"/>
    <w:rsid w:val="00D02EFB"/>
    <w:rsid w:val="00D04390"/>
    <w:rsid w:val="00D044C6"/>
    <w:rsid w:val="00D05BAD"/>
    <w:rsid w:val="00D10037"/>
    <w:rsid w:val="00D105C4"/>
    <w:rsid w:val="00D10934"/>
    <w:rsid w:val="00D11135"/>
    <w:rsid w:val="00D115ED"/>
    <w:rsid w:val="00D1197E"/>
    <w:rsid w:val="00D11C06"/>
    <w:rsid w:val="00D126D1"/>
    <w:rsid w:val="00D12AF1"/>
    <w:rsid w:val="00D140B0"/>
    <w:rsid w:val="00D15024"/>
    <w:rsid w:val="00D161C7"/>
    <w:rsid w:val="00D1621F"/>
    <w:rsid w:val="00D16661"/>
    <w:rsid w:val="00D1759F"/>
    <w:rsid w:val="00D1767B"/>
    <w:rsid w:val="00D2030D"/>
    <w:rsid w:val="00D21B89"/>
    <w:rsid w:val="00D21DC2"/>
    <w:rsid w:val="00D2211E"/>
    <w:rsid w:val="00D2266B"/>
    <w:rsid w:val="00D230FF"/>
    <w:rsid w:val="00D264E9"/>
    <w:rsid w:val="00D26B5B"/>
    <w:rsid w:val="00D2705E"/>
    <w:rsid w:val="00D271CE"/>
    <w:rsid w:val="00D27BBA"/>
    <w:rsid w:val="00D3073B"/>
    <w:rsid w:val="00D307AD"/>
    <w:rsid w:val="00D30BA5"/>
    <w:rsid w:val="00D34C21"/>
    <w:rsid w:val="00D35952"/>
    <w:rsid w:val="00D361BD"/>
    <w:rsid w:val="00D362CB"/>
    <w:rsid w:val="00D364C6"/>
    <w:rsid w:val="00D365E3"/>
    <w:rsid w:val="00D36889"/>
    <w:rsid w:val="00D37C82"/>
    <w:rsid w:val="00D40068"/>
    <w:rsid w:val="00D4011E"/>
    <w:rsid w:val="00D403EF"/>
    <w:rsid w:val="00D408A7"/>
    <w:rsid w:val="00D409AC"/>
    <w:rsid w:val="00D40D0E"/>
    <w:rsid w:val="00D43394"/>
    <w:rsid w:val="00D43766"/>
    <w:rsid w:val="00D4379D"/>
    <w:rsid w:val="00D44877"/>
    <w:rsid w:val="00D44B50"/>
    <w:rsid w:val="00D4511F"/>
    <w:rsid w:val="00D461CF"/>
    <w:rsid w:val="00D466A4"/>
    <w:rsid w:val="00D46D83"/>
    <w:rsid w:val="00D47136"/>
    <w:rsid w:val="00D507B9"/>
    <w:rsid w:val="00D51DFC"/>
    <w:rsid w:val="00D51E29"/>
    <w:rsid w:val="00D51F14"/>
    <w:rsid w:val="00D5284A"/>
    <w:rsid w:val="00D52B62"/>
    <w:rsid w:val="00D53A73"/>
    <w:rsid w:val="00D53D08"/>
    <w:rsid w:val="00D53D85"/>
    <w:rsid w:val="00D54240"/>
    <w:rsid w:val="00D54442"/>
    <w:rsid w:val="00D556A4"/>
    <w:rsid w:val="00D559F1"/>
    <w:rsid w:val="00D56999"/>
    <w:rsid w:val="00D60D8F"/>
    <w:rsid w:val="00D61C59"/>
    <w:rsid w:val="00D62C76"/>
    <w:rsid w:val="00D64183"/>
    <w:rsid w:val="00D65060"/>
    <w:rsid w:val="00D6551C"/>
    <w:rsid w:val="00D67727"/>
    <w:rsid w:val="00D679C0"/>
    <w:rsid w:val="00D711D0"/>
    <w:rsid w:val="00D71269"/>
    <w:rsid w:val="00D7143D"/>
    <w:rsid w:val="00D7238B"/>
    <w:rsid w:val="00D735D4"/>
    <w:rsid w:val="00D73853"/>
    <w:rsid w:val="00D73903"/>
    <w:rsid w:val="00D7572A"/>
    <w:rsid w:val="00D770BE"/>
    <w:rsid w:val="00D77F2D"/>
    <w:rsid w:val="00D802E3"/>
    <w:rsid w:val="00D8071D"/>
    <w:rsid w:val="00D8196D"/>
    <w:rsid w:val="00D84F31"/>
    <w:rsid w:val="00D85B42"/>
    <w:rsid w:val="00D86F1C"/>
    <w:rsid w:val="00D86F4A"/>
    <w:rsid w:val="00D871EB"/>
    <w:rsid w:val="00D9082D"/>
    <w:rsid w:val="00D91939"/>
    <w:rsid w:val="00D9248F"/>
    <w:rsid w:val="00D925E3"/>
    <w:rsid w:val="00D93922"/>
    <w:rsid w:val="00D95A96"/>
    <w:rsid w:val="00DA0937"/>
    <w:rsid w:val="00DA09E6"/>
    <w:rsid w:val="00DA0DCB"/>
    <w:rsid w:val="00DA0F4E"/>
    <w:rsid w:val="00DA18A8"/>
    <w:rsid w:val="00DA1AAF"/>
    <w:rsid w:val="00DA54CF"/>
    <w:rsid w:val="00DA6455"/>
    <w:rsid w:val="00DB14BE"/>
    <w:rsid w:val="00DB1566"/>
    <w:rsid w:val="00DB1F29"/>
    <w:rsid w:val="00DB23EE"/>
    <w:rsid w:val="00DB2EAC"/>
    <w:rsid w:val="00DB42EE"/>
    <w:rsid w:val="00DB48ED"/>
    <w:rsid w:val="00DB4901"/>
    <w:rsid w:val="00DB519F"/>
    <w:rsid w:val="00DB56BD"/>
    <w:rsid w:val="00DB6661"/>
    <w:rsid w:val="00DB7054"/>
    <w:rsid w:val="00DB7571"/>
    <w:rsid w:val="00DC0913"/>
    <w:rsid w:val="00DC42AE"/>
    <w:rsid w:val="00DC498F"/>
    <w:rsid w:val="00DC53C2"/>
    <w:rsid w:val="00DC5419"/>
    <w:rsid w:val="00DC64D9"/>
    <w:rsid w:val="00DC6B63"/>
    <w:rsid w:val="00DC6E93"/>
    <w:rsid w:val="00DC7A57"/>
    <w:rsid w:val="00DD0220"/>
    <w:rsid w:val="00DD0A3E"/>
    <w:rsid w:val="00DD0E9C"/>
    <w:rsid w:val="00DD24B4"/>
    <w:rsid w:val="00DD33E9"/>
    <w:rsid w:val="00DD34FB"/>
    <w:rsid w:val="00DD3C9D"/>
    <w:rsid w:val="00DD4976"/>
    <w:rsid w:val="00DD5208"/>
    <w:rsid w:val="00DD5776"/>
    <w:rsid w:val="00DD5951"/>
    <w:rsid w:val="00DD5EE9"/>
    <w:rsid w:val="00DD61FE"/>
    <w:rsid w:val="00DD646D"/>
    <w:rsid w:val="00DD6603"/>
    <w:rsid w:val="00DD6FCF"/>
    <w:rsid w:val="00DD744D"/>
    <w:rsid w:val="00DE14F7"/>
    <w:rsid w:val="00DE1C14"/>
    <w:rsid w:val="00DE1F40"/>
    <w:rsid w:val="00DE2379"/>
    <w:rsid w:val="00DE285E"/>
    <w:rsid w:val="00DE2979"/>
    <w:rsid w:val="00DE2B3F"/>
    <w:rsid w:val="00DE3A54"/>
    <w:rsid w:val="00DE3DD0"/>
    <w:rsid w:val="00DE4AD6"/>
    <w:rsid w:val="00DE4D9D"/>
    <w:rsid w:val="00DE5876"/>
    <w:rsid w:val="00DE62A9"/>
    <w:rsid w:val="00DE7E02"/>
    <w:rsid w:val="00DE7F28"/>
    <w:rsid w:val="00DF059A"/>
    <w:rsid w:val="00DF07E7"/>
    <w:rsid w:val="00DF0EB8"/>
    <w:rsid w:val="00DF16B8"/>
    <w:rsid w:val="00DF1839"/>
    <w:rsid w:val="00DF1B79"/>
    <w:rsid w:val="00DF1BD5"/>
    <w:rsid w:val="00DF24AD"/>
    <w:rsid w:val="00DF2892"/>
    <w:rsid w:val="00DF3109"/>
    <w:rsid w:val="00DF357C"/>
    <w:rsid w:val="00DF3BF7"/>
    <w:rsid w:val="00DF3C26"/>
    <w:rsid w:val="00DF4766"/>
    <w:rsid w:val="00DF4FDB"/>
    <w:rsid w:val="00DF5A5E"/>
    <w:rsid w:val="00DF5A60"/>
    <w:rsid w:val="00DF678F"/>
    <w:rsid w:val="00DF6E2F"/>
    <w:rsid w:val="00DF793F"/>
    <w:rsid w:val="00E0008D"/>
    <w:rsid w:val="00E0015D"/>
    <w:rsid w:val="00E00AB5"/>
    <w:rsid w:val="00E01919"/>
    <w:rsid w:val="00E024F0"/>
    <w:rsid w:val="00E02AD7"/>
    <w:rsid w:val="00E036DF"/>
    <w:rsid w:val="00E03941"/>
    <w:rsid w:val="00E0429E"/>
    <w:rsid w:val="00E0453C"/>
    <w:rsid w:val="00E05145"/>
    <w:rsid w:val="00E0570D"/>
    <w:rsid w:val="00E05CFD"/>
    <w:rsid w:val="00E062C6"/>
    <w:rsid w:val="00E06480"/>
    <w:rsid w:val="00E06F15"/>
    <w:rsid w:val="00E07305"/>
    <w:rsid w:val="00E07B65"/>
    <w:rsid w:val="00E1048E"/>
    <w:rsid w:val="00E1049B"/>
    <w:rsid w:val="00E111C3"/>
    <w:rsid w:val="00E11A6F"/>
    <w:rsid w:val="00E11DF7"/>
    <w:rsid w:val="00E13179"/>
    <w:rsid w:val="00E13352"/>
    <w:rsid w:val="00E13BF6"/>
    <w:rsid w:val="00E13C85"/>
    <w:rsid w:val="00E146B1"/>
    <w:rsid w:val="00E14C10"/>
    <w:rsid w:val="00E14EDC"/>
    <w:rsid w:val="00E157C3"/>
    <w:rsid w:val="00E15A1B"/>
    <w:rsid w:val="00E173FC"/>
    <w:rsid w:val="00E17A3F"/>
    <w:rsid w:val="00E20042"/>
    <w:rsid w:val="00E2207E"/>
    <w:rsid w:val="00E22A67"/>
    <w:rsid w:val="00E22B97"/>
    <w:rsid w:val="00E2345A"/>
    <w:rsid w:val="00E2412C"/>
    <w:rsid w:val="00E24A21"/>
    <w:rsid w:val="00E2510F"/>
    <w:rsid w:val="00E27849"/>
    <w:rsid w:val="00E30A4B"/>
    <w:rsid w:val="00E31A51"/>
    <w:rsid w:val="00E32021"/>
    <w:rsid w:val="00E32039"/>
    <w:rsid w:val="00E32A98"/>
    <w:rsid w:val="00E32C20"/>
    <w:rsid w:val="00E33612"/>
    <w:rsid w:val="00E3390E"/>
    <w:rsid w:val="00E35E92"/>
    <w:rsid w:val="00E35FA3"/>
    <w:rsid w:val="00E3602E"/>
    <w:rsid w:val="00E36541"/>
    <w:rsid w:val="00E369A6"/>
    <w:rsid w:val="00E37DEB"/>
    <w:rsid w:val="00E40C90"/>
    <w:rsid w:val="00E40CFD"/>
    <w:rsid w:val="00E41AAB"/>
    <w:rsid w:val="00E4291D"/>
    <w:rsid w:val="00E4325A"/>
    <w:rsid w:val="00E437E2"/>
    <w:rsid w:val="00E44BF9"/>
    <w:rsid w:val="00E4734D"/>
    <w:rsid w:val="00E47BE7"/>
    <w:rsid w:val="00E47FBA"/>
    <w:rsid w:val="00E47FD4"/>
    <w:rsid w:val="00E502E9"/>
    <w:rsid w:val="00E50A12"/>
    <w:rsid w:val="00E50EE6"/>
    <w:rsid w:val="00E51046"/>
    <w:rsid w:val="00E51398"/>
    <w:rsid w:val="00E51CBC"/>
    <w:rsid w:val="00E5234C"/>
    <w:rsid w:val="00E52BA3"/>
    <w:rsid w:val="00E52F6D"/>
    <w:rsid w:val="00E53F20"/>
    <w:rsid w:val="00E54634"/>
    <w:rsid w:val="00E55107"/>
    <w:rsid w:val="00E55C87"/>
    <w:rsid w:val="00E55FDE"/>
    <w:rsid w:val="00E560CA"/>
    <w:rsid w:val="00E56685"/>
    <w:rsid w:val="00E5753A"/>
    <w:rsid w:val="00E61645"/>
    <w:rsid w:val="00E620FB"/>
    <w:rsid w:val="00E624EC"/>
    <w:rsid w:val="00E63349"/>
    <w:rsid w:val="00E63EAC"/>
    <w:rsid w:val="00E643C6"/>
    <w:rsid w:val="00E66053"/>
    <w:rsid w:val="00E70022"/>
    <w:rsid w:val="00E705FD"/>
    <w:rsid w:val="00E70647"/>
    <w:rsid w:val="00E70A60"/>
    <w:rsid w:val="00E70C0F"/>
    <w:rsid w:val="00E711D4"/>
    <w:rsid w:val="00E72158"/>
    <w:rsid w:val="00E724F4"/>
    <w:rsid w:val="00E74490"/>
    <w:rsid w:val="00E751AD"/>
    <w:rsid w:val="00E760B9"/>
    <w:rsid w:val="00E7663B"/>
    <w:rsid w:val="00E77293"/>
    <w:rsid w:val="00E80D0C"/>
    <w:rsid w:val="00E8108B"/>
    <w:rsid w:val="00E827C0"/>
    <w:rsid w:val="00E832FD"/>
    <w:rsid w:val="00E83EF4"/>
    <w:rsid w:val="00E84101"/>
    <w:rsid w:val="00E8459D"/>
    <w:rsid w:val="00E846CC"/>
    <w:rsid w:val="00E849FD"/>
    <w:rsid w:val="00E84D74"/>
    <w:rsid w:val="00E84DDF"/>
    <w:rsid w:val="00E85986"/>
    <w:rsid w:val="00E876A8"/>
    <w:rsid w:val="00E87AE0"/>
    <w:rsid w:val="00E87BBC"/>
    <w:rsid w:val="00E91C0D"/>
    <w:rsid w:val="00E925BD"/>
    <w:rsid w:val="00E92B89"/>
    <w:rsid w:val="00E93221"/>
    <w:rsid w:val="00E941F6"/>
    <w:rsid w:val="00E9495A"/>
    <w:rsid w:val="00E9772A"/>
    <w:rsid w:val="00EA10A4"/>
    <w:rsid w:val="00EA3D54"/>
    <w:rsid w:val="00EA3FA4"/>
    <w:rsid w:val="00EA4620"/>
    <w:rsid w:val="00EA4E4E"/>
    <w:rsid w:val="00EA5478"/>
    <w:rsid w:val="00EA56BA"/>
    <w:rsid w:val="00EA57EB"/>
    <w:rsid w:val="00EA68AB"/>
    <w:rsid w:val="00EA6E96"/>
    <w:rsid w:val="00EA7285"/>
    <w:rsid w:val="00EA7C45"/>
    <w:rsid w:val="00EB01DC"/>
    <w:rsid w:val="00EB0759"/>
    <w:rsid w:val="00EB0E5F"/>
    <w:rsid w:val="00EB18C7"/>
    <w:rsid w:val="00EB2097"/>
    <w:rsid w:val="00EB2160"/>
    <w:rsid w:val="00EB2EFC"/>
    <w:rsid w:val="00EB353E"/>
    <w:rsid w:val="00EB3772"/>
    <w:rsid w:val="00EB42A1"/>
    <w:rsid w:val="00EB78B7"/>
    <w:rsid w:val="00EC04B2"/>
    <w:rsid w:val="00EC0FF5"/>
    <w:rsid w:val="00EC12CD"/>
    <w:rsid w:val="00EC1354"/>
    <w:rsid w:val="00EC59DC"/>
    <w:rsid w:val="00EC5A00"/>
    <w:rsid w:val="00EC6DFD"/>
    <w:rsid w:val="00EC71DE"/>
    <w:rsid w:val="00EC7F30"/>
    <w:rsid w:val="00ED03E3"/>
    <w:rsid w:val="00ED0AA3"/>
    <w:rsid w:val="00ED1E29"/>
    <w:rsid w:val="00ED1F54"/>
    <w:rsid w:val="00ED2854"/>
    <w:rsid w:val="00ED28F4"/>
    <w:rsid w:val="00ED2D98"/>
    <w:rsid w:val="00ED3CBF"/>
    <w:rsid w:val="00ED3FA0"/>
    <w:rsid w:val="00ED4396"/>
    <w:rsid w:val="00ED4AB3"/>
    <w:rsid w:val="00ED68C7"/>
    <w:rsid w:val="00EE0152"/>
    <w:rsid w:val="00EE057D"/>
    <w:rsid w:val="00EE06B4"/>
    <w:rsid w:val="00EE080D"/>
    <w:rsid w:val="00EE10E2"/>
    <w:rsid w:val="00EE14FE"/>
    <w:rsid w:val="00EE2FAD"/>
    <w:rsid w:val="00EE37F7"/>
    <w:rsid w:val="00EE498E"/>
    <w:rsid w:val="00EE50E4"/>
    <w:rsid w:val="00EE5657"/>
    <w:rsid w:val="00EE5DD6"/>
    <w:rsid w:val="00EE64EA"/>
    <w:rsid w:val="00EE65FE"/>
    <w:rsid w:val="00EE6D07"/>
    <w:rsid w:val="00EF0313"/>
    <w:rsid w:val="00EF1076"/>
    <w:rsid w:val="00EF1AEA"/>
    <w:rsid w:val="00EF4419"/>
    <w:rsid w:val="00EF666F"/>
    <w:rsid w:val="00EF6CA4"/>
    <w:rsid w:val="00F009C0"/>
    <w:rsid w:val="00F01034"/>
    <w:rsid w:val="00F01628"/>
    <w:rsid w:val="00F0165E"/>
    <w:rsid w:val="00F02243"/>
    <w:rsid w:val="00F0227E"/>
    <w:rsid w:val="00F034A0"/>
    <w:rsid w:val="00F03D50"/>
    <w:rsid w:val="00F04B21"/>
    <w:rsid w:val="00F04F16"/>
    <w:rsid w:val="00F068FD"/>
    <w:rsid w:val="00F06959"/>
    <w:rsid w:val="00F07879"/>
    <w:rsid w:val="00F10859"/>
    <w:rsid w:val="00F10CFB"/>
    <w:rsid w:val="00F1109A"/>
    <w:rsid w:val="00F11561"/>
    <w:rsid w:val="00F12071"/>
    <w:rsid w:val="00F129FF"/>
    <w:rsid w:val="00F12CE7"/>
    <w:rsid w:val="00F12CF0"/>
    <w:rsid w:val="00F1300B"/>
    <w:rsid w:val="00F13329"/>
    <w:rsid w:val="00F13A1D"/>
    <w:rsid w:val="00F14386"/>
    <w:rsid w:val="00F1446A"/>
    <w:rsid w:val="00F15F06"/>
    <w:rsid w:val="00F164D4"/>
    <w:rsid w:val="00F16555"/>
    <w:rsid w:val="00F16CC0"/>
    <w:rsid w:val="00F17150"/>
    <w:rsid w:val="00F20145"/>
    <w:rsid w:val="00F21081"/>
    <w:rsid w:val="00F21891"/>
    <w:rsid w:val="00F21B75"/>
    <w:rsid w:val="00F226AC"/>
    <w:rsid w:val="00F2518C"/>
    <w:rsid w:val="00F25B61"/>
    <w:rsid w:val="00F25FAE"/>
    <w:rsid w:val="00F264A9"/>
    <w:rsid w:val="00F2694A"/>
    <w:rsid w:val="00F2762B"/>
    <w:rsid w:val="00F27648"/>
    <w:rsid w:val="00F309C7"/>
    <w:rsid w:val="00F31617"/>
    <w:rsid w:val="00F31911"/>
    <w:rsid w:val="00F31C03"/>
    <w:rsid w:val="00F31D99"/>
    <w:rsid w:val="00F329E8"/>
    <w:rsid w:val="00F343C7"/>
    <w:rsid w:val="00F34CEA"/>
    <w:rsid w:val="00F355A4"/>
    <w:rsid w:val="00F36270"/>
    <w:rsid w:val="00F36575"/>
    <w:rsid w:val="00F366C9"/>
    <w:rsid w:val="00F36D3F"/>
    <w:rsid w:val="00F37748"/>
    <w:rsid w:val="00F37E81"/>
    <w:rsid w:val="00F40C72"/>
    <w:rsid w:val="00F412F7"/>
    <w:rsid w:val="00F41339"/>
    <w:rsid w:val="00F4313E"/>
    <w:rsid w:val="00F44C07"/>
    <w:rsid w:val="00F45483"/>
    <w:rsid w:val="00F45597"/>
    <w:rsid w:val="00F45D60"/>
    <w:rsid w:val="00F45EE1"/>
    <w:rsid w:val="00F4638A"/>
    <w:rsid w:val="00F46AD7"/>
    <w:rsid w:val="00F50426"/>
    <w:rsid w:val="00F51460"/>
    <w:rsid w:val="00F52DB8"/>
    <w:rsid w:val="00F533BF"/>
    <w:rsid w:val="00F541EA"/>
    <w:rsid w:val="00F55262"/>
    <w:rsid w:val="00F55AEA"/>
    <w:rsid w:val="00F55E5B"/>
    <w:rsid w:val="00F56ABA"/>
    <w:rsid w:val="00F56F17"/>
    <w:rsid w:val="00F578ED"/>
    <w:rsid w:val="00F60226"/>
    <w:rsid w:val="00F60527"/>
    <w:rsid w:val="00F61744"/>
    <w:rsid w:val="00F61D63"/>
    <w:rsid w:val="00F61DB3"/>
    <w:rsid w:val="00F621AC"/>
    <w:rsid w:val="00F62E49"/>
    <w:rsid w:val="00F63079"/>
    <w:rsid w:val="00F64F03"/>
    <w:rsid w:val="00F65E92"/>
    <w:rsid w:val="00F668D1"/>
    <w:rsid w:val="00F66CDA"/>
    <w:rsid w:val="00F678E0"/>
    <w:rsid w:val="00F7057F"/>
    <w:rsid w:val="00F70C61"/>
    <w:rsid w:val="00F710FB"/>
    <w:rsid w:val="00F71708"/>
    <w:rsid w:val="00F71E1A"/>
    <w:rsid w:val="00F7281E"/>
    <w:rsid w:val="00F72D2A"/>
    <w:rsid w:val="00F736B2"/>
    <w:rsid w:val="00F7388C"/>
    <w:rsid w:val="00F73E89"/>
    <w:rsid w:val="00F743C5"/>
    <w:rsid w:val="00F747F6"/>
    <w:rsid w:val="00F76EF8"/>
    <w:rsid w:val="00F77811"/>
    <w:rsid w:val="00F77A84"/>
    <w:rsid w:val="00F804C3"/>
    <w:rsid w:val="00F80809"/>
    <w:rsid w:val="00F80CF3"/>
    <w:rsid w:val="00F81645"/>
    <w:rsid w:val="00F817E3"/>
    <w:rsid w:val="00F81A33"/>
    <w:rsid w:val="00F81BAF"/>
    <w:rsid w:val="00F82E6F"/>
    <w:rsid w:val="00F845F1"/>
    <w:rsid w:val="00F84CAC"/>
    <w:rsid w:val="00F85702"/>
    <w:rsid w:val="00F86C5E"/>
    <w:rsid w:val="00F87A46"/>
    <w:rsid w:val="00F87ED5"/>
    <w:rsid w:val="00F87F6D"/>
    <w:rsid w:val="00F90208"/>
    <w:rsid w:val="00F91D34"/>
    <w:rsid w:val="00F9208D"/>
    <w:rsid w:val="00F92DB5"/>
    <w:rsid w:val="00F92EBE"/>
    <w:rsid w:val="00F94148"/>
    <w:rsid w:val="00F95A54"/>
    <w:rsid w:val="00F95F59"/>
    <w:rsid w:val="00F96C8F"/>
    <w:rsid w:val="00F96EDC"/>
    <w:rsid w:val="00FA0995"/>
    <w:rsid w:val="00FA1114"/>
    <w:rsid w:val="00FA1212"/>
    <w:rsid w:val="00FA1E11"/>
    <w:rsid w:val="00FA1FCE"/>
    <w:rsid w:val="00FA292B"/>
    <w:rsid w:val="00FA2FC6"/>
    <w:rsid w:val="00FA37F6"/>
    <w:rsid w:val="00FA4CED"/>
    <w:rsid w:val="00FA52C1"/>
    <w:rsid w:val="00FA5BC9"/>
    <w:rsid w:val="00FA5BD5"/>
    <w:rsid w:val="00FA639B"/>
    <w:rsid w:val="00FA78B2"/>
    <w:rsid w:val="00FA7A65"/>
    <w:rsid w:val="00FB02BE"/>
    <w:rsid w:val="00FB0A7B"/>
    <w:rsid w:val="00FB2728"/>
    <w:rsid w:val="00FB3057"/>
    <w:rsid w:val="00FB3782"/>
    <w:rsid w:val="00FB46EA"/>
    <w:rsid w:val="00FB4DD0"/>
    <w:rsid w:val="00FB6F27"/>
    <w:rsid w:val="00FB77AD"/>
    <w:rsid w:val="00FC10A5"/>
    <w:rsid w:val="00FC1648"/>
    <w:rsid w:val="00FC1CC8"/>
    <w:rsid w:val="00FC20A8"/>
    <w:rsid w:val="00FC302F"/>
    <w:rsid w:val="00FC34F9"/>
    <w:rsid w:val="00FC362E"/>
    <w:rsid w:val="00FC3A0A"/>
    <w:rsid w:val="00FC430E"/>
    <w:rsid w:val="00FC475C"/>
    <w:rsid w:val="00FC67C4"/>
    <w:rsid w:val="00FC6BD5"/>
    <w:rsid w:val="00FC7119"/>
    <w:rsid w:val="00FC7F54"/>
    <w:rsid w:val="00FD00EA"/>
    <w:rsid w:val="00FD113B"/>
    <w:rsid w:val="00FD11E4"/>
    <w:rsid w:val="00FD1F53"/>
    <w:rsid w:val="00FD2A97"/>
    <w:rsid w:val="00FD2E1D"/>
    <w:rsid w:val="00FD4821"/>
    <w:rsid w:val="00FD4856"/>
    <w:rsid w:val="00FD4A08"/>
    <w:rsid w:val="00FD4E6D"/>
    <w:rsid w:val="00FD5C5F"/>
    <w:rsid w:val="00FD7210"/>
    <w:rsid w:val="00FD771D"/>
    <w:rsid w:val="00FE006A"/>
    <w:rsid w:val="00FE1502"/>
    <w:rsid w:val="00FE1922"/>
    <w:rsid w:val="00FE2908"/>
    <w:rsid w:val="00FE4212"/>
    <w:rsid w:val="00FE480D"/>
    <w:rsid w:val="00FE4985"/>
    <w:rsid w:val="00FE53A0"/>
    <w:rsid w:val="00FE5512"/>
    <w:rsid w:val="00FE5C2A"/>
    <w:rsid w:val="00FE679F"/>
    <w:rsid w:val="00FE6ACC"/>
    <w:rsid w:val="00FF06B4"/>
    <w:rsid w:val="00FF07B2"/>
    <w:rsid w:val="00FF10BF"/>
    <w:rsid w:val="00FF11CC"/>
    <w:rsid w:val="00FF2DBE"/>
    <w:rsid w:val="00FF3883"/>
    <w:rsid w:val="00FF3AF5"/>
    <w:rsid w:val="00FF50C1"/>
    <w:rsid w:val="00FF6033"/>
    <w:rsid w:val="00FF6267"/>
    <w:rsid w:val="00FF6BD7"/>
    <w:rsid w:val="00FF6E74"/>
    <w:rsid w:val="00FF7005"/>
    <w:rsid w:val="00FF7C1D"/>
    <w:rsid w:val="00FF7D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FBDF18"/>
  <w15:docId w15:val="{89FFDEF1-4DEF-4BA6-81A6-BECD3A7E9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A0747"/>
    <w:rPr>
      <w:rFonts w:ascii="Times New Roman" w:hAnsi="Times New Roman" w:cs="Times New Roman"/>
      <w:sz w:val="24"/>
      <w:szCs w:val="22"/>
      <w:lang w:eastAsia="en-US"/>
    </w:rPr>
  </w:style>
  <w:style w:type="paragraph" w:styleId="Pealkiri3">
    <w:name w:val="heading 3"/>
    <w:basedOn w:val="Normaallaad"/>
    <w:link w:val="Pealkiri3Mrk"/>
    <w:uiPriority w:val="9"/>
    <w:qFormat/>
    <w:rsid w:val="0006033E"/>
    <w:pPr>
      <w:spacing w:before="240" w:after="100" w:afterAutospacing="1"/>
      <w:outlineLvl w:val="2"/>
    </w:pPr>
    <w:rPr>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FB6F27"/>
    <w:rPr>
      <w:rFonts w:ascii="Calibri" w:hAnsi="Calibri" w:cs="Times New Roman"/>
      <w:sz w:val="22"/>
      <w:szCs w:val="22"/>
      <w:lang w:eastAsia="en-US"/>
    </w:rPr>
  </w:style>
  <w:style w:type="paragraph" w:styleId="Jutumullitekst">
    <w:name w:val="Balloon Text"/>
    <w:basedOn w:val="Normaallaad"/>
    <w:link w:val="JutumullitekstMrk"/>
    <w:uiPriority w:val="99"/>
    <w:semiHidden/>
    <w:unhideWhenUsed/>
    <w:rsid w:val="00281481"/>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281481"/>
    <w:rPr>
      <w:rFonts w:ascii="Tahoma" w:hAnsi="Tahoma" w:cs="Tahoma"/>
      <w:sz w:val="16"/>
      <w:szCs w:val="16"/>
      <w:lang w:val="x-none" w:eastAsia="en-US"/>
    </w:rPr>
  </w:style>
  <w:style w:type="paragraph" w:styleId="Loendilik">
    <w:name w:val="List Paragraph"/>
    <w:basedOn w:val="Normaallaad"/>
    <w:uiPriority w:val="34"/>
    <w:qFormat/>
    <w:rsid w:val="00A719D9"/>
    <w:pPr>
      <w:ind w:left="720"/>
      <w:contextualSpacing/>
    </w:pPr>
  </w:style>
  <w:style w:type="paragraph" w:styleId="Normaallaadveeb">
    <w:name w:val="Normal (Web)"/>
    <w:basedOn w:val="Normaallaad"/>
    <w:uiPriority w:val="99"/>
    <w:rsid w:val="00656361"/>
    <w:rPr>
      <w:szCs w:val="24"/>
    </w:rPr>
  </w:style>
  <w:style w:type="paragraph" w:styleId="Pis">
    <w:name w:val="header"/>
    <w:basedOn w:val="Normaallaad"/>
    <w:link w:val="PisMrk"/>
    <w:uiPriority w:val="99"/>
    <w:rsid w:val="00E13352"/>
    <w:pPr>
      <w:tabs>
        <w:tab w:val="center" w:pos="4536"/>
        <w:tab w:val="right" w:pos="9072"/>
      </w:tabs>
    </w:pPr>
  </w:style>
  <w:style w:type="character" w:customStyle="1" w:styleId="PisMrk">
    <w:name w:val="Päis Märk"/>
    <w:basedOn w:val="Liguvaikefont"/>
    <w:link w:val="Pis"/>
    <w:uiPriority w:val="99"/>
    <w:locked/>
    <w:rsid w:val="00E13352"/>
    <w:rPr>
      <w:rFonts w:ascii="Times New Roman" w:hAnsi="Times New Roman" w:cs="Times New Roman"/>
      <w:sz w:val="22"/>
      <w:szCs w:val="22"/>
      <w:lang w:val="x-none" w:eastAsia="en-US"/>
    </w:rPr>
  </w:style>
  <w:style w:type="paragraph" w:styleId="Jalus">
    <w:name w:val="footer"/>
    <w:basedOn w:val="Normaallaad"/>
    <w:link w:val="JalusMrk"/>
    <w:uiPriority w:val="99"/>
    <w:rsid w:val="00E13352"/>
    <w:pPr>
      <w:tabs>
        <w:tab w:val="center" w:pos="4536"/>
        <w:tab w:val="right" w:pos="9072"/>
      </w:tabs>
    </w:pPr>
  </w:style>
  <w:style w:type="character" w:customStyle="1" w:styleId="JalusMrk">
    <w:name w:val="Jalus Märk"/>
    <w:basedOn w:val="Liguvaikefont"/>
    <w:link w:val="Jalus"/>
    <w:uiPriority w:val="99"/>
    <w:locked/>
    <w:rsid w:val="00E13352"/>
    <w:rPr>
      <w:rFonts w:ascii="Times New Roman" w:hAnsi="Times New Roman" w:cs="Times New Roman"/>
      <w:sz w:val="22"/>
      <w:szCs w:val="22"/>
      <w:lang w:val="x-none" w:eastAsia="en-US"/>
    </w:rPr>
  </w:style>
  <w:style w:type="character" w:styleId="Kommentaariviide">
    <w:name w:val="annotation reference"/>
    <w:basedOn w:val="Liguvaikefont"/>
    <w:uiPriority w:val="99"/>
    <w:rsid w:val="00C12C66"/>
    <w:rPr>
      <w:rFonts w:cs="Times New Roman"/>
      <w:sz w:val="16"/>
      <w:szCs w:val="16"/>
    </w:rPr>
  </w:style>
  <w:style w:type="paragraph" w:styleId="Kommentaaritekst">
    <w:name w:val="annotation text"/>
    <w:basedOn w:val="Normaallaad"/>
    <w:link w:val="KommentaaritekstMrk"/>
    <w:uiPriority w:val="99"/>
    <w:rsid w:val="00C12C66"/>
    <w:rPr>
      <w:sz w:val="20"/>
      <w:szCs w:val="20"/>
    </w:rPr>
  </w:style>
  <w:style w:type="character" w:customStyle="1" w:styleId="KommentaaritekstMrk">
    <w:name w:val="Kommentaari tekst Märk"/>
    <w:basedOn w:val="Liguvaikefont"/>
    <w:link w:val="Kommentaaritekst"/>
    <w:uiPriority w:val="99"/>
    <w:locked/>
    <w:rsid w:val="00C12C66"/>
    <w:rPr>
      <w:rFonts w:ascii="Times New Roman" w:hAnsi="Times New Roman" w:cs="Times New Roman"/>
      <w:lang w:val="x-none" w:eastAsia="en-US"/>
    </w:rPr>
  </w:style>
  <w:style w:type="paragraph" w:styleId="Kommentaariteema">
    <w:name w:val="annotation subject"/>
    <w:basedOn w:val="Kommentaaritekst"/>
    <w:next w:val="Kommentaaritekst"/>
    <w:link w:val="KommentaariteemaMrk"/>
    <w:uiPriority w:val="99"/>
    <w:rsid w:val="00C12C66"/>
    <w:rPr>
      <w:b/>
      <w:bCs/>
    </w:rPr>
  </w:style>
  <w:style w:type="character" w:customStyle="1" w:styleId="KommentaariteemaMrk">
    <w:name w:val="Kommentaari teema Märk"/>
    <w:basedOn w:val="KommentaaritekstMrk"/>
    <w:link w:val="Kommentaariteema"/>
    <w:uiPriority w:val="99"/>
    <w:locked/>
    <w:rsid w:val="00C12C66"/>
    <w:rPr>
      <w:rFonts w:ascii="Times New Roman" w:hAnsi="Times New Roman" w:cs="Times New Roman"/>
      <w:b/>
      <w:bCs/>
      <w:lang w:val="x-none" w:eastAsia="en-US"/>
    </w:rPr>
  </w:style>
  <w:style w:type="paragraph" w:customStyle="1" w:styleId="Default">
    <w:name w:val="Default"/>
    <w:rsid w:val="007661AA"/>
    <w:pPr>
      <w:autoSpaceDE w:val="0"/>
      <w:autoSpaceDN w:val="0"/>
      <w:adjustRightInd w:val="0"/>
    </w:pPr>
    <w:rPr>
      <w:rFonts w:eastAsiaTheme="minorHAnsi"/>
      <w:color w:val="000000"/>
      <w:sz w:val="24"/>
      <w:szCs w:val="24"/>
      <w:lang w:eastAsia="en-US"/>
    </w:rPr>
  </w:style>
  <w:style w:type="character" w:styleId="Hperlink">
    <w:name w:val="Hyperlink"/>
    <w:basedOn w:val="Liguvaikefont"/>
    <w:uiPriority w:val="99"/>
    <w:unhideWhenUsed/>
    <w:rsid w:val="00660138"/>
    <w:rPr>
      <w:color w:val="0000FF"/>
      <w:u w:val="single"/>
    </w:rPr>
  </w:style>
  <w:style w:type="character" w:customStyle="1" w:styleId="Pealkiri3Mrk">
    <w:name w:val="Pealkiri 3 Märk"/>
    <w:basedOn w:val="Liguvaikefont"/>
    <w:link w:val="Pealkiri3"/>
    <w:uiPriority w:val="9"/>
    <w:rsid w:val="0006033E"/>
    <w:rPr>
      <w:rFonts w:ascii="Times New Roman" w:hAnsi="Times New Roman" w:cs="Times New Roman"/>
      <w:b/>
      <w:bCs/>
      <w:sz w:val="27"/>
      <w:szCs w:val="27"/>
    </w:rPr>
  </w:style>
  <w:style w:type="character" w:styleId="Tugev">
    <w:name w:val="Strong"/>
    <w:basedOn w:val="Liguvaikefont"/>
    <w:uiPriority w:val="22"/>
    <w:qFormat/>
    <w:rsid w:val="0006033E"/>
    <w:rPr>
      <w:b/>
      <w:bCs/>
    </w:rPr>
  </w:style>
  <w:style w:type="character" w:customStyle="1" w:styleId="mm">
    <w:name w:val="mm"/>
    <w:basedOn w:val="Liguvaikefont"/>
    <w:rsid w:val="0006033E"/>
  </w:style>
  <w:style w:type="paragraph" w:styleId="Redaktsioon">
    <w:name w:val="Revision"/>
    <w:hidden/>
    <w:uiPriority w:val="99"/>
    <w:semiHidden/>
    <w:rsid w:val="005C45C8"/>
    <w:rPr>
      <w:rFonts w:ascii="Times New Roman" w:hAnsi="Times New Roman" w:cs="Times New Roman"/>
      <w:sz w:val="24"/>
      <w:szCs w:val="22"/>
      <w:lang w:eastAsia="en-US"/>
    </w:rPr>
  </w:style>
  <w:style w:type="character" w:styleId="Klastatudhperlink">
    <w:name w:val="FollowedHyperlink"/>
    <w:basedOn w:val="Liguvaikefont"/>
    <w:uiPriority w:val="99"/>
    <w:semiHidden/>
    <w:unhideWhenUsed/>
    <w:rsid w:val="001E1A24"/>
    <w:rPr>
      <w:color w:val="800080" w:themeColor="followedHyperlink"/>
      <w:u w:val="single"/>
    </w:rPr>
  </w:style>
  <w:style w:type="paragraph" w:customStyle="1" w:styleId="Standard">
    <w:name w:val="Standard"/>
    <w:rsid w:val="005B74AD"/>
    <w:pPr>
      <w:widowControl w:val="0"/>
      <w:suppressAutoHyphens/>
      <w:autoSpaceDN w:val="0"/>
      <w:textAlignment w:val="baseline"/>
    </w:pPr>
    <w:rPr>
      <w:rFonts w:ascii="Times New Roman" w:eastAsia="Arial Unicode MS" w:hAnsi="Times New Roman" w:cs="Tahoma"/>
      <w:kern w:val="3"/>
      <w:sz w:val="24"/>
      <w:szCs w:val="24"/>
    </w:rPr>
  </w:style>
  <w:style w:type="paragraph" w:customStyle="1" w:styleId="muutmisksk">
    <w:name w:val="muutmiskäsk"/>
    <w:basedOn w:val="Normaallaad"/>
    <w:qFormat/>
    <w:rsid w:val="0066554A"/>
    <w:pPr>
      <w:widowControl w:val="0"/>
      <w:autoSpaceDN w:val="0"/>
      <w:adjustRightInd w:val="0"/>
      <w:spacing w:before="240"/>
      <w:jc w:val="both"/>
    </w:pPr>
    <w:rPr>
      <w:szCs w:val="24"/>
      <w:lang w:eastAsia="et-EE"/>
    </w:rPr>
  </w:style>
  <w:style w:type="paragraph" w:customStyle="1" w:styleId="muudetavtekst">
    <w:name w:val="muudetav tekst"/>
    <w:basedOn w:val="Normaallaad"/>
    <w:qFormat/>
    <w:rsid w:val="0066554A"/>
    <w:pPr>
      <w:suppressAutoHyphens/>
      <w:autoSpaceDN w:val="0"/>
      <w:adjustRightInd w:val="0"/>
      <w:jc w:val="both"/>
    </w:pPr>
    <w:rPr>
      <w:szCs w:val="24"/>
      <w:lang w:eastAsia="et-EE"/>
    </w:rPr>
  </w:style>
  <w:style w:type="character" w:styleId="Lahendamatamainimine">
    <w:name w:val="Unresolved Mention"/>
    <w:basedOn w:val="Liguvaikefont"/>
    <w:uiPriority w:val="99"/>
    <w:semiHidden/>
    <w:unhideWhenUsed/>
    <w:rsid w:val="00B3036F"/>
    <w:rPr>
      <w:color w:val="605E5C"/>
      <w:shd w:val="clear" w:color="auto" w:fill="E1DFDD"/>
    </w:rPr>
  </w:style>
  <w:style w:type="character" w:customStyle="1" w:styleId="normaltextrun">
    <w:name w:val="normaltextrun"/>
    <w:basedOn w:val="Liguvaikefont"/>
    <w:rsid w:val="007269E0"/>
  </w:style>
  <w:style w:type="character" w:customStyle="1" w:styleId="eop">
    <w:name w:val="eop"/>
    <w:basedOn w:val="Liguvaikefont"/>
    <w:rsid w:val="00726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17321">
      <w:bodyDiv w:val="1"/>
      <w:marLeft w:val="0"/>
      <w:marRight w:val="0"/>
      <w:marTop w:val="0"/>
      <w:marBottom w:val="0"/>
      <w:divBdr>
        <w:top w:val="none" w:sz="0" w:space="0" w:color="auto"/>
        <w:left w:val="none" w:sz="0" w:space="0" w:color="auto"/>
        <w:bottom w:val="none" w:sz="0" w:space="0" w:color="auto"/>
        <w:right w:val="none" w:sz="0" w:space="0" w:color="auto"/>
      </w:divBdr>
    </w:div>
    <w:div w:id="256062932">
      <w:bodyDiv w:val="1"/>
      <w:marLeft w:val="0"/>
      <w:marRight w:val="0"/>
      <w:marTop w:val="0"/>
      <w:marBottom w:val="0"/>
      <w:divBdr>
        <w:top w:val="none" w:sz="0" w:space="0" w:color="auto"/>
        <w:left w:val="none" w:sz="0" w:space="0" w:color="auto"/>
        <w:bottom w:val="none" w:sz="0" w:space="0" w:color="auto"/>
        <w:right w:val="none" w:sz="0" w:space="0" w:color="auto"/>
      </w:divBdr>
    </w:div>
    <w:div w:id="268049952">
      <w:bodyDiv w:val="1"/>
      <w:marLeft w:val="0"/>
      <w:marRight w:val="0"/>
      <w:marTop w:val="0"/>
      <w:marBottom w:val="0"/>
      <w:divBdr>
        <w:top w:val="none" w:sz="0" w:space="0" w:color="auto"/>
        <w:left w:val="none" w:sz="0" w:space="0" w:color="auto"/>
        <w:bottom w:val="none" w:sz="0" w:space="0" w:color="auto"/>
        <w:right w:val="none" w:sz="0" w:space="0" w:color="auto"/>
      </w:divBdr>
    </w:div>
    <w:div w:id="299505291">
      <w:bodyDiv w:val="1"/>
      <w:marLeft w:val="0"/>
      <w:marRight w:val="0"/>
      <w:marTop w:val="0"/>
      <w:marBottom w:val="0"/>
      <w:divBdr>
        <w:top w:val="none" w:sz="0" w:space="0" w:color="auto"/>
        <w:left w:val="none" w:sz="0" w:space="0" w:color="auto"/>
        <w:bottom w:val="none" w:sz="0" w:space="0" w:color="auto"/>
        <w:right w:val="none" w:sz="0" w:space="0" w:color="auto"/>
      </w:divBdr>
    </w:div>
    <w:div w:id="306861586">
      <w:bodyDiv w:val="1"/>
      <w:marLeft w:val="0"/>
      <w:marRight w:val="0"/>
      <w:marTop w:val="0"/>
      <w:marBottom w:val="0"/>
      <w:divBdr>
        <w:top w:val="none" w:sz="0" w:space="0" w:color="auto"/>
        <w:left w:val="none" w:sz="0" w:space="0" w:color="auto"/>
        <w:bottom w:val="none" w:sz="0" w:space="0" w:color="auto"/>
        <w:right w:val="none" w:sz="0" w:space="0" w:color="auto"/>
      </w:divBdr>
    </w:div>
    <w:div w:id="337781427">
      <w:bodyDiv w:val="1"/>
      <w:marLeft w:val="0"/>
      <w:marRight w:val="0"/>
      <w:marTop w:val="0"/>
      <w:marBottom w:val="0"/>
      <w:divBdr>
        <w:top w:val="none" w:sz="0" w:space="0" w:color="auto"/>
        <w:left w:val="none" w:sz="0" w:space="0" w:color="auto"/>
        <w:bottom w:val="none" w:sz="0" w:space="0" w:color="auto"/>
        <w:right w:val="none" w:sz="0" w:space="0" w:color="auto"/>
      </w:divBdr>
      <w:divsChild>
        <w:div w:id="1380780440">
          <w:marLeft w:val="0"/>
          <w:marRight w:val="0"/>
          <w:marTop w:val="0"/>
          <w:marBottom w:val="0"/>
          <w:divBdr>
            <w:top w:val="none" w:sz="0" w:space="0" w:color="auto"/>
            <w:left w:val="none" w:sz="0" w:space="0" w:color="auto"/>
            <w:bottom w:val="none" w:sz="0" w:space="0" w:color="auto"/>
            <w:right w:val="none" w:sz="0" w:space="0" w:color="auto"/>
          </w:divBdr>
          <w:divsChild>
            <w:div w:id="294917537">
              <w:marLeft w:val="0"/>
              <w:marRight w:val="0"/>
              <w:marTop w:val="0"/>
              <w:marBottom w:val="0"/>
              <w:divBdr>
                <w:top w:val="none" w:sz="0" w:space="0" w:color="auto"/>
                <w:left w:val="none" w:sz="0" w:space="0" w:color="auto"/>
                <w:bottom w:val="none" w:sz="0" w:space="0" w:color="auto"/>
                <w:right w:val="none" w:sz="0" w:space="0" w:color="auto"/>
              </w:divBdr>
              <w:divsChild>
                <w:div w:id="1792093337">
                  <w:marLeft w:val="0"/>
                  <w:marRight w:val="0"/>
                  <w:marTop w:val="0"/>
                  <w:marBottom w:val="0"/>
                  <w:divBdr>
                    <w:top w:val="none" w:sz="0" w:space="0" w:color="auto"/>
                    <w:left w:val="none" w:sz="0" w:space="0" w:color="auto"/>
                    <w:bottom w:val="none" w:sz="0" w:space="0" w:color="auto"/>
                    <w:right w:val="none" w:sz="0" w:space="0" w:color="auto"/>
                  </w:divBdr>
                  <w:divsChild>
                    <w:div w:id="507447693">
                      <w:marLeft w:val="1"/>
                      <w:marRight w:val="1"/>
                      <w:marTop w:val="0"/>
                      <w:marBottom w:val="0"/>
                      <w:divBdr>
                        <w:top w:val="none" w:sz="0" w:space="0" w:color="auto"/>
                        <w:left w:val="none" w:sz="0" w:space="0" w:color="auto"/>
                        <w:bottom w:val="none" w:sz="0" w:space="0" w:color="auto"/>
                        <w:right w:val="none" w:sz="0" w:space="0" w:color="auto"/>
                      </w:divBdr>
                      <w:divsChild>
                        <w:div w:id="1921521833">
                          <w:marLeft w:val="0"/>
                          <w:marRight w:val="0"/>
                          <w:marTop w:val="0"/>
                          <w:marBottom w:val="0"/>
                          <w:divBdr>
                            <w:top w:val="none" w:sz="0" w:space="0" w:color="auto"/>
                            <w:left w:val="none" w:sz="0" w:space="0" w:color="auto"/>
                            <w:bottom w:val="none" w:sz="0" w:space="0" w:color="auto"/>
                            <w:right w:val="none" w:sz="0" w:space="0" w:color="auto"/>
                          </w:divBdr>
                          <w:divsChild>
                            <w:div w:id="1908228444">
                              <w:marLeft w:val="0"/>
                              <w:marRight w:val="0"/>
                              <w:marTop w:val="0"/>
                              <w:marBottom w:val="360"/>
                              <w:divBdr>
                                <w:top w:val="none" w:sz="0" w:space="0" w:color="auto"/>
                                <w:left w:val="none" w:sz="0" w:space="0" w:color="auto"/>
                                <w:bottom w:val="none" w:sz="0" w:space="0" w:color="auto"/>
                                <w:right w:val="none" w:sz="0" w:space="0" w:color="auto"/>
                              </w:divBdr>
                              <w:divsChild>
                                <w:div w:id="28840634">
                                  <w:marLeft w:val="0"/>
                                  <w:marRight w:val="0"/>
                                  <w:marTop w:val="0"/>
                                  <w:marBottom w:val="0"/>
                                  <w:divBdr>
                                    <w:top w:val="none" w:sz="0" w:space="0" w:color="auto"/>
                                    <w:left w:val="none" w:sz="0" w:space="0" w:color="auto"/>
                                    <w:bottom w:val="none" w:sz="0" w:space="0" w:color="auto"/>
                                    <w:right w:val="none" w:sz="0" w:space="0" w:color="auto"/>
                                  </w:divBdr>
                                  <w:divsChild>
                                    <w:div w:id="708842364">
                                      <w:marLeft w:val="0"/>
                                      <w:marRight w:val="0"/>
                                      <w:marTop w:val="0"/>
                                      <w:marBottom w:val="0"/>
                                      <w:divBdr>
                                        <w:top w:val="none" w:sz="0" w:space="0" w:color="auto"/>
                                        <w:left w:val="none" w:sz="0" w:space="0" w:color="auto"/>
                                        <w:bottom w:val="none" w:sz="0" w:space="0" w:color="auto"/>
                                        <w:right w:val="none" w:sz="0" w:space="0" w:color="auto"/>
                                      </w:divBdr>
                                      <w:divsChild>
                                        <w:div w:id="863252428">
                                          <w:marLeft w:val="0"/>
                                          <w:marRight w:val="0"/>
                                          <w:marTop w:val="0"/>
                                          <w:marBottom w:val="0"/>
                                          <w:divBdr>
                                            <w:top w:val="none" w:sz="0" w:space="0" w:color="auto"/>
                                            <w:left w:val="none" w:sz="0" w:space="0" w:color="auto"/>
                                            <w:bottom w:val="none" w:sz="0" w:space="0" w:color="auto"/>
                                            <w:right w:val="none" w:sz="0" w:space="0" w:color="auto"/>
                                          </w:divBdr>
                                          <w:divsChild>
                                            <w:div w:id="678196103">
                                              <w:marLeft w:val="0"/>
                                              <w:marRight w:val="0"/>
                                              <w:marTop w:val="0"/>
                                              <w:marBottom w:val="0"/>
                                              <w:divBdr>
                                                <w:top w:val="none" w:sz="0" w:space="0" w:color="auto"/>
                                                <w:left w:val="none" w:sz="0" w:space="0" w:color="auto"/>
                                                <w:bottom w:val="none" w:sz="0" w:space="0" w:color="auto"/>
                                                <w:right w:val="none" w:sz="0" w:space="0" w:color="auto"/>
                                              </w:divBdr>
                                              <w:divsChild>
                                                <w:div w:id="294259370">
                                                  <w:marLeft w:val="0"/>
                                                  <w:marRight w:val="0"/>
                                                  <w:marTop w:val="0"/>
                                                  <w:marBottom w:val="0"/>
                                                  <w:divBdr>
                                                    <w:top w:val="none" w:sz="0" w:space="0" w:color="auto"/>
                                                    <w:left w:val="none" w:sz="0" w:space="0" w:color="auto"/>
                                                    <w:bottom w:val="none" w:sz="0" w:space="0" w:color="auto"/>
                                                    <w:right w:val="none" w:sz="0" w:space="0" w:color="auto"/>
                                                  </w:divBdr>
                                                  <w:divsChild>
                                                    <w:div w:id="1255170872">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sChild>
            </w:div>
          </w:divsChild>
        </w:div>
      </w:divsChild>
    </w:div>
    <w:div w:id="429082035">
      <w:marLeft w:val="0"/>
      <w:marRight w:val="0"/>
      <w:marTop w:val="0"/>
      <w:marBottom w:val="0"/>
      <w:divBdr>
        <w:top w:val="none" w:sz="0" w:space="0" w:color="auto"/>
        <w:left w:val="none" w:sz="0" w:space="0" w:color="auto"/>
        <w:bottom w:val="none" w:sz="0" w:space="0" w:color="auto"/>
        <w:right w:val="none" w:sz="0" w:space="0" w:color="auto"/>
      </w:divBdr>
    </w:div>
    <w:div w:id="429082036">
      <w:marLeft w:val="0"/>
      <w:marRight w:val="0"/>
      <w:marTop w:val="0"/>
      <w:marBottom w:val="0"/>
      <w:divBdr>
        <w:top w:val="none" w:sz="0" w:space="0" w:color="auto"/>
        <w:left w:val="none" w:sz="0" w:space="0" w:color="auto"/>
        <w:bottom w:val="none" w:sz="0" w:space="0" w:color="auto"/>
        <w:right w:val="none" w:sz="0" w:space="0" w:color="auto"/>
      </w:divBdr>
    </w:div>
    <w:div w:id="429082037">
      <w:marLeft w:val="0"/>
      <w:marRight w:val="0"/>
      <w:marTop w:val="0"/>
      <w:marBottom w:val="0"/>
      <w:divBdr>
        <w:top w:val="none" w:sz="0" w:space="0" w:color="auto"/>
        <w:left w:val="none" w:sz="0" w:space="0" w:color="auto"/>
        <w:bottom w:val="none" w:sz="0" w:space="0" w:color="auto"/>
        <w:right w:val="none" w:sz="0" w:space="0" w:color="auto"/>
      </w:divBdr>
    </w:div>
    <w:div w:id="429082038">
      <w:marLeft w:val="0"/>
      <w:marRight w:val="0"/>
      <w:marTop w:val="0"/>
      <w:marBottom w:val="0"/>
      <w:divBdr>
        <w:top w:val="none" w:sz="0" w:space="0" w:color="auto"/>
        <w:left w:val="none" w:sz="0" w:space="0" w:color="auto"/>
        <w:bottom w:val="none" w:sz="0" w:space="0" w:color="auto"/>
        <w:right w:val="none" w:sz="0" w:space="0" w:color="auto"/>
      </w:divBdr>
    </w:div>
    <w:div w:id="429082039">
      <w:marLeft w:val="0"/>
      <w:marRight w:val="0"/>
      <w:marTop w:val="0"/>
      <w:marBottom w:val="0"/>
      <w:divBdr>
        <w:top w:val="none" w:sz="0" w:space="0" w:color="auto"/>
        <w:left w:val="none" w:sz="0" w:space="0" w:color="auto"/>
        <w:bottom w:val="none" w:sz="0" w:space="0" w:color="auto"/>
        <w:right w:val="none" w:sz="0" w:space="0" w:color="auto"/>
      </w:divBdr>
    </w:div>
    <w:div w:id="545869257">
      <w:bodyDiv w:val="1"/>
      <w:marLeft w:val="0"/>
      <w:marRight w:val="0"/>
      <w:marTop w:val="0"/>
      <w:marBottom w:val="0"/>
      <w:divBdr>
        <w:top w:val="none" w:sz="0" w:space="0" w:color="auto"/>
        <w:left w:val="none" w:sz="0" w:space="0" w:color="auto"/>
        <w:bottom w:val="none" w:sz="0" w:space="0" w:color="auto"/>
        <w:right w:val="none" w:sz="0" w:space="0" w:color="auto"/>
      </w:divBdr>
      <w:divsChild>
        <w:div w:id="1559437388">
          <w:marLeft w:val="0"/>
          <w:marRight w:val="0"/>
          <w:marTop w:val="0"/>
          <w:marBottom w:val="0"/>
          <w:divBdr>
            <w:top w:val="none" w:sz="0" w:space="0" w:color="auto"/>
            <w:left w:val="none" w:sz="0" w:space="0" w:color="auto"/>
            <w:bottom w:val="none" w:sz="0" w:space="0" w:color="auto"/>
            <w:right w:val="none" w:sz="0" w:space="0" w:color="auto"/>
          </w:divBdr>
          <w:divsChild>
            <w:div w:id="1856924235">
              <w:marLeft w:val="0"/>
              <w:marRight w:val="0"/>
              <w:marTop w:val="0"/>
              <w:marBottom w:val="0"/>
              <w:divBdr>
                <w:top w:val="none" w:sz="0" w:space="0" w:color="auto"/>
                <w:left w:val="none" w:sz="0" w:space="0" w:color="auto"/>
                <w:bottom w:val="none" w:sz="0" w:space="0" w:color="auto"/>
                <w:right w:val="none" w:sz="0" w:space="0" w:color="auto"/>
              </w:divBdr>
              <w:divsChild>
                <w:div w:id="1467626953">
                  <w:marLeft w:val="0"/>
                  <w:marRight w:val="0"/>
                  <w:marTop w:val="0"/>
                  <w:marBottom w:val="0"/>
                  <w:divBdr>
                    <w:top w:val="none" w:sz="0" w:space="0" w:color="auto"/>
                    <w:left w:val="none" w:sz="0" w:space="0" w:color="auto"/>
                    <w:bottom w:val="none" w:sz="0" w:space="0" w:color="auto"/>
                    <w:right w:val="none" w:sz="0" w:space="0" w:color="auto"/>
                  </w:divBdr>
                  <w:divsChild>
                    <w:div w:id="5370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149250">
      <w:bodyDiv w:val="1"/>
      <w:marLeft w:val="0"/>
      <w:marRight w:val="0"/>
      <w:marTop w:val="0"/>
      <w:marBottom w:val="0"/>
      <w:divBdr>
        <w:top w:val="none" w:sz="0" w:space="0" w:color="auto"/>
        <w:left w:val="none" w:sz="0" w:space="0" w:color="auto"/>
        <w:bottom w:val="none" w:sz="0" w:space="0" w:color="auto"/>
        <w:right w:val="none" w:sz="0" w:space="0" w:color="auto"/>
      </w:divBdr>
    </w:div>
    <w:div w:id="793257666">
      <w:bodyDiv w:val="1"/>
      <w:marLeft w:val="0"/>
      <w:marRight w:val="0"/>
      <w:marTop w:val="0"/>
      <w:marBottom w:val="0"/>
      <w:divBdr>
        <w:top w:val="none" w:sz="0" w:space="0" w:color="auto"/>
        <w:left w:val="none" w:sz="0" w:space="0" w:color="auto"/>
        <w:bottom w:val="none" w:sz="0" w:space="0" w:color="auto"/>
        <w:right w:val="none" w:sz="0" w:space="0" w:color="auto"/>
      </w:divBdr>
      <w:divsChild>
        <w:div w:id="295531880">
          <w:marLeft w:val="0"/>
          <w:marRight w:val="0"/>
          <w:marTop w:val="0"/>
          <w:marBottom w:val="0"/>
          <w:divBdr>
            <w:top w:val="none" w:sz="0" w:space="0" w:color="auto"/>
            <w:left w:val="none" w:sz="0" w:space="0" w:color="auto"/>
            <w:bottom w:val="none" w:sz="0" w:space="0" w:color="auto"/>
            <w:right w:val="none" w:sz="0" w:space="0" w:color="auto"/>
          </w:divBdr>
          <w:divsChild>
            <w:div w:id="744257184">
              <w:marLeft w:val="0"/>
              <w:marRight w:val="0"/>
              <w:marTop w:val="0"/>
              <w:marBottom w:val="0"/>
              <w:divBdr>
                <w:top w:val="none" w:sz="0" w:space="0" w:color="auto"/>
                <w:left w:val="none" w:sz="0" w:space="0" w:color="auto"/>
                <w:bottom w:val="none" w:sz="0" w:space="0" w:color="auto"/>
                <w:right w:val="none" w:sz="0" w:space="0" w:color="auto"/>
              </w:divBdr>
              <w:divsChild>
                <w:div w:id="1236010612">
                  <w:marLeft w:val="0"/>
                  <w:marRight w:val="0"/>
                  <w:marTop w:val="0"/>
                  <w:marBottom w:val="0"/>
                  <w:divBdr>
                    <w:top w:val="none" w:sz="0" w:space="0" w:color="auto"/>
                    <w:left w:val="none" w:sz="0" w:space="0" w:color="auto"/>
                    <w:bottom w:val="none" w:sz="0" w:space="0" w:color="auto"/>
                    <w:right w:val="none" w:sz="0" w:space="0" w:color="auto"/>
                  </w:divBdr>
                  <w:divsChild>
                    <w:div w:id="187938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732619">
      <w:bodyDiv w:val="1"/>
      <w:marLeft w:val="0"/>
      <w:marRight w:val="0"/>
      <w:marTop w:val="0"/>
      <w:marBottom w:val="0"/>
      <w:divBdr>
        <w:top w:val="none" w:sz="0" w:space="0" w:color="auto"/>
        <w:left w:val="none" w:sz="0" w:space="0" w:color="auto"/>
        <w:bottom w:val="none" w:sz="0" w:space="0" w:color="auto"/>
        <w:right w:val="none" w:sz="0" w:space="0" w:color="auto"/>
      </w:divBdr>
      <w:divsChild>
        <w:div w:id="147863113">
          <w:marLeft w:val="0"/>
          <w:marRight w:val="0"/>
          <w:marTop w:val="0"/>
          <w:marBottom w:val="0"/>
          <w:divBdr>
            <w:top w:val="none" w:sz="0" w:space="0" w:color="auto"/>
            <w:left w:val="none" w:sz="0" w:space="0" w:color="auto"/>
            <w:bottom w:val="none" w:sz="0" w:space="0" w:color="auto"/>
            <w:right w:val="none" w:sz="0" w:space="0" w:color="auto"/>
          </w:divBdr>
          <w:divsChild>
            <w:div w:id="7876685">
              <w:marLeft w:val="0"/>
              <w:marRight w:val="0"/>
              <w:marTop w:val="0"/>
              <w:marBottom w:val="0"/>
              <w:divBdr>
                <w:top w:val="none" w:sz="0" w:space="0" w:color="auto"/>
                <w:left w:val="none" w:sz="0" w:space="0" w:color="auto"/>
                <w:bottom w:val="none" w:sz="0" w:space="0" w:color="auto"/>
                <w:right w:val="none" w:sz="0" w:space="0" w:color="auto"/>
              </w:divBdr>
              <w:divsChild>
                <w:div w:id="575170344">
                  <w:marLeft w:val="0"/>
                  <w:marRight w:val="0"/>
                  <w:marTop w:val="0"/>
                  <w:marBottom w:val="0"/>
                  <w:divBdr>
                    <w:top w:val="none" w:sz="0" w:space="0" w:color="auto"/>
                    <w:left w:val="none" w:sz="0" w:space="0" w:color="auto"/>
                    <w:bottom w:val="none" w:sz="0" w:space="0" w:color="auto"/>
                    <w:right w:val="none" w:sz="0" w:space="0" w:color="auto"/>
                  </w:divBdr>
                  <w:divsChild>
                    <w:div w:id="197198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885488">
      <w:bodyDiv w:val="1"/>
      <w:marLeft w:val="0"/>
      <w:marRight w:val="0"/>
      <w:marTop w:val="0"/>
      <w:marBottom w:val="0"/>
      <w:divBdr>
        <w:top w:val="none" w:sz="0" w:space="0" w:color="auto"/>
        <w:left w:val="none" w:sz="0" w:space="0" w:color="auto"/>
        <w:bottom w:val="none" w:sz="0" w:space="0" w:color="auto"/>
        <w:right w:val="none" w:sz="0" w:space="0" w:color="auto"/>
      </w:divBdr>
    </w:div>
    <w:div w:id="1299408710">
      <w:bodyDiv w:val="1"/>
      <w:marLeft w:val="0"/>
      <w:marRight w:val="0"/>
      <w:marTop w:val="0"/>
      <w:marBottom w:val="0"/>
      <w:divBdr>
        <w:top w:val="none" w:sz="0" w:space="0" w:color="auto"/>
        <w:left w:val="none" w:sz="0" w:space="0" w:color="auto"/>
        <w:bottom w:val="none" w:sz="0" w:space="0" w:color="auto"/>
        <w:right w:val="none" w:sz="0" w:space="0" w:color="auto"/>
      </w:divBdr>
    </w:div>
    <w:div w:id="1398939030">
      <w:bodyDiv w:val="1"/>
      <w:marLeft w:val="0"/>
      <w:marRight w:val="0"/>
      <w:marTop w:val="0"/>
      <w:marBottom w:val="0"/>
      <w:divBdr>
        <w:top w:val="none" w:sz="0" w:space="0" w:color="auto"/>
        <w:left w:val="none" w:sz="0" w:space="0" w:color="auto"/>
        <w:bottom w:val="none" w:sz="0" w:space="0" w:color="auto"/>
        <w:right w:val="none" w:sz="0" w:space="0" w:color="auto"/>
      </w:divBdr>
    </w:div>
    <w:div w:id="1472281776">
      <w:bodyDiv w:val="1"/>
      <w:marLeft w:val="0"/>
      <w:marRight w:val="0"/>
      <w:marTop w:val="0"/>
      <w:marBottom w:val="0"/>
      <w:divBdr>
        <w:top w:val="none" w:sz="0" w:space="0" w:color="auto"/>
        <w:left w:val="none" w:sz="0" w:space="0" w:color="auto"/>
        <w:bottom w:val="none" w:sz="0" w:space="0" w:color="auto"/>
        <w:right w:val="none" w:sz="0" w:space="0" w:color="auto"/>
      </w:divBdr>
    </w:div>
    <w:div w:id="1555892683">
      <w:bodyDiv w:val="1"/>
      <w:marLeft w:val="0"/>
      <w:marRight w:val="0"/>
      <w:marTop w:val="0"/>
      <w:marBottom w:val="0"/>
      <w:divBdr>
        <w:top w:val="none" w:sz="0" w:space="0" w:color="auto"/>
        <w:left w:val="none" w:sz="0" w:space="0" w:color="auto"/>
        <w:bottom w:val="none" w:sz="0" w:space="0" w:color="auto"/>
        <w:right w:val="none" w:sz="0" w:space="0" w:color="auto"/>
      </w:divBdr>
      <w:divsChild>
        <w:div w:id="1361708822">
          <w:marLeft w:val="0"/>
          <w:marRight w:val="0"/>
          <w:marTop w:val="0"/>
          <w:marBottom w:val="0"/>
          <w:divBdr>
            <w:top w:val="none" w:sz="0" w:space="0" w:color="auto"/>
            <w:left w:val="none" w:sz="0" w:space="0" w:color="auto"/>
            <w:bottom w:val="none" w:sz="0" w:space="0" w:color="auto"/>
            <w:right w:val="none" w:sz="0" w:space="0" w:color="auto"/>
          </w:divBdr>
          <w:divsChild>
            <w:div w:id="1472018862">
              <w:marLeft w:val="0"/>
              <w:marRight w:val="0"/>
              <w:marTop w:val="0"/>
              <w:marBottom w:val="0"/>
              <w:divBdr>
                <w:top w:val="none" w:sz="0" w:space="0" w:color="auto"/>
                <w:left w:val="none" w:sz="0" w:space="0" w:color="auto"/>
                <w:bottom w:val="none" w:sz="0" w:space="0" w:color="auto"/>
                <w:right w:val="none" w:sz="0" w:space="0" w:color="auto"/>
              </w:divBdr>
              <w:divsChild>
                <w:div w:id="1533153160">
                  <w:marLeft w:val="0"/>
                  <w:marRight w:val="0"/>
                  <w:marTop w:val="0"/>
                  <w:marBottom w:val="0"/>
                  <w:divBdr>
                    <w:top w:val="none" w:sz="0" w:space="0" w:color="auto"/>
                    <w:left w:val="none" w:sz="0" w:space="0" w:color="auto"/>
                    <w:bottom w:val="none" w:sz="0" w:space="0" w:color="auto"/>
                    <w:right w:val="none" w:sz="0" w:space="0" w:color="auto"/>
                  </w:divBdr>
                  <w:divsChild>
                    <w:div w:id="134212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907223">
      <w:bodyDiv w:val="1"/>
      <w:marLeft w:val="0"/>
      <w:marRight w:val="0"/>
      <w:marTop w:val="0"/>
      <w:marBottom w:val="0"/>
      <w:divBdr>
        <w:top w:val="none" w:sz="0" w:space="0" w:color="auto"/>
        <w:left w:val="none" w:sz="0" w:space="0" w:color="auto"/>
        <w:bottom w:val="none" w:sz="0" w:space="0" w:color="auto"/>
        <w:right w:val="none" w:sz="0" w:space="0" w:color="auto"/>
      </w:divBdr>
    </w:div>
    <w:div w:id="1801608719">
      <w:bodyDiv w:val="1"/>
      <w:marLeft w:val="0"/>
      <w:marRight w:val="0"/>
      <w:marTop w:val="0"/>
      <w:marBottom w:val="0"/>
      <w:divBdr>
        <w:top w:val="none" w:sz="0" w:space="0" w:color="auto"/>
        <w:left w:val="none" w:sz="0" w:space="0" w:color="auto"/>
        <w:bottom w:val="none" w:sz="0" w:space="0" w:color="auto"/>
        <w:right w:val="none" w:sz="0" w:space="0" w:color="auto"/>
      </w:divBdr>
    </w:div>
    <w:div w:id="1807046590">
      <w:bodyDiv w:val="1"/>
      <w:marLeft w:val="0"/>
      <w:marRight w:val="0"/>
      <w:marTop w:val="0"/>
      <w:marBottom w:val="0"/>
      <w:divBdr>
        <w:top w:val="none" w:sz="0" w:space="0" w:color="auto"/>
        <w:left w:val="none" w:sz="0" w:space="0" w:color="auto"/>
        <w:bottom w:val="none" w:sz="0" w:space="0" w:color="auto"/>
        <w:right w:val="none" w:sz="0" w:space="0" w:color="auto"/>
      </w:divBdr>
    </w:div>
    <w:div w:id="1811708783">
      <w:bodyDiv w:val="1"/>
      <w:marLeft w:val="0"/>
      <w:marRight w:val="0"/>
      <w:marTop w:val="0"/>
      <w:marBottom w:val="0"/>
      <w:divBdr>
        <w:top w:val="none" w:sz="0" w:space="0" w:color="auto"/>
        <w:left w:val="none" w:sz="0" w:space="0" w:color="auto"/>
        <w:bottom w:val="none" w:sz="0" w:space="0" w:color="auto"/>
        <w:right w:val="none" w:sz="0" w:space="0" w:color="auto"/>
      </w:divBdr>
    </w:div>
    <w:div w:id="1827935030">
      <w:bodyDiv w:val="1"/>
      <w:marLeft w:val="0"/>
      <w:marRight w:val="0"/>
      <w:marTop w:val="0"/>
      <w:marBottom w:val="0"/>
      <w:divBdr>
        <w:top w:val="none" w:sz="0" w:space="0" w:color="auto"/>
        <w:left w:val="none" w:sz="0" w:space="0" w:color="auto"/>
        <w:bottom w:val="none" w:sz="0" w:space="0" w:color="auto"/>
        <w:right w:val="none" w:sz="0" w:space="0" w:color="auto"/>
      </w:divBdr>
    </w:div>
    <w:div w:id="2016566632">
      <w:bodyDiv w:val="1"/>
      <w:marLeft w:val="0"/>
      <w:marRight w:val="0"/>
      <w:marTop w:val="0"/>
      <w:marBottom w:val="0"/>
      <w:divBdr>
        <w:top w:val="none" w:sz="0" w:space="0" w:color="auto"/>
        <w:left w:val="none" w:sz="0" w:space="0" w:color="auto"/>
        <w:bottom w:val="none" w:sz="0" w:space="0" w:color="auto"/>
        <w:right w:val="none" w:sz="0" w:space="0" w:color="auto"/>
      </w:divBdr>
      <w:divsChild>
        <w:div w:id="1335763793">
          <w:marLeft w:val="0"/>
          <w:marRight w:val="0"/>
          <w:marTop w:val="0"/>
          <w:marBottom w:val="0"/>
          <w:divBdr>
            <w:top w:val="none" w:sz="0" w:space="0" w:color="auto"/>
            <w:left w:val="none" w:sz="0" w:space="0" w:color="auto"/>
            <w:bottom w:val="none" w:sz="0" w:space="0" w:color="auto"/>
            <w:right w:val="none" w:sz="0" w:space="0" w:color="auto"/>
          </w:divBdr>
          <w:divsChild>
            <w:div w:id="912589015">
              <w:marLeft w:val="0"/>
              <w:marRight w:val="0"/>
              <w:marTop w:val="0"/>
              <w:marBottom w:val="0"/>
              <w:divBdr>
                <w:top w:val="none" w:sz="0" w:space="0" w:color="auto"/>
                <w:left w:val="none" w:sz="0" w:space="0" w:color="auto"/>
                <w:bottom w:val="none" w:sz="0" w:space="0" w:color="auto"/>
                <w:right w:val="none" w:sz="0" w:space="0" w:color="auto"/>
              </w:divBdr>
              <w:divsChild>
                <w:div w:id="1295909082">
                  <w:marLeft w:val="0"/>
                  <w:marRight w:val="0"/>
                  <w:marTop w:val="0"/>
                  <w:marBottom w:val="0"/>
                  <w:divBdr>
                    <w:top w:val="none" w:sz="0" w:space="0" w:color="auto"/>
                    <w:left w:val="none" w:sz="0" w:space="0" w:color="auto"/>
                    <w:bottom w:val="none" w:sz="0" w:space="0" w:color="auto"/>
                    <w:right w:val="none" w:sz="0" w:space="0" w:color="auto"/>
                  </w:divBdr>
                  <w:divsChild>
                    <w:div w:id="117718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3043116">
      <w:bodyDiv w:val="1"/>
      <w:marLeft w:val="0"/>
      <w:marRight w:val="0"/>
      <w:marTop w:val="0"/>
      <w:marBottom w:val="0"/>
      <w:divBdr>
        <w:top w:val="none" w:sz="0" w:space="0" w:color="auto"/>
        <w:left w:val="none" w:sz="0" w:space="0" w:color="auto"/>
        <w:bottom w:val="none" w:sz="0" w:space="0" w:color="auto"/>
        <w:right w:val="none" w:sz="0" w:space="0" w:color="auto"/>
      </w:divBdr>
      <w:divsChild>
        <w:div w:id="854878619">
          <w:marLeft w:val="0"/>
          <w:marRight w:val="0"/>
          <w:marTop w:val="0"/>
          <w:marBottom w:val="0"/>
          <w:divBdr>
            <w:top w:val="none" w:sz="0" w:space="0" w:color="auto"/>
            <w:left w:val="none" w:sz="0" w:space="0" w:color="auto"/>
            <w:bottom w:val="none" w:sz="0" w:space="0" w:color="auto"/>
            <w:right w:val="none" w:sz="0" w:space="0" w:color="auto"/>
          </w:divBdr>
          <w:divsChild>
            <w:div w:id="1444423637">
              <w:marLeft w:val="0"/>
              <w:marRight w:val="0"/>
              <w:marTop w:val="0"/>
              <w:marBottom w:val="0"/>
              <w:divBdr>
                <w:top w:val="none" w:sz="0" w:space="0" w:color="auto"/>
                <w:left w:val="none" w:sz="0" w:space="0" w:color="auto"/>
                <w:bottom w:val="none" w:sz="0" w:space="0" w:color="auto"/>
                <w:right w:val="none" w:sz="0" w:space="0" w:color="auto"/>
              </w:divBdr>
              <w:divsChild>
                <w:div w:id="270666381">
                  <w:marLeft w:val="0"/>
                  <w:marRight w:val="0"/>
                  <w:marTop w:val="0"/>
                  <w:marBottom w:val="0"/>
                  <w:divBdr>
                    <w:top w:val="none" w:sz="0" w:space="0" w:color="auto"/>
                    <w:left w:val="none" w:sz="0" w:space="0" w:color="auto"/>
                    <w:bottom w:val="none" w:sz="0" w:space="0" w:color="auto"/>
                    <w:right w:val="none" w:sz="0" w:space="0" w:color="auto"/>
                  </w:divBdr>
                  <w:divsChild>
                    <w:div w:id="62543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4210114">
      <w:bodyDiv w:val="1"/>
      <w:marLeft w:val="0"/>
      <w:marRight w:val="0"/>
      <w:marTop w:val="0"/>
      <w:marBottom w:val="0"/>
      <w:divBdr>
        <w:top w:val="none" w:sz="0" w:space="0" w:color="auto"/>
        <w:left w:val="none" w:sz="0" w:space="0" w:color="auto"/>
        <w:bottom w:val="none" w:sz="0" w:space="0" w:color="auto"/>
        <w:right w:val="none" w:sz="0" w:space="0" w:color="auto"/>
      </w:divBdr>
    </w:div>
    <w:div w:id="2144542893">
      <w:bodyDiv w:val="1"/>
      <w:marLeft w:val="0"/>
      <w:marRight w:val="0"/>
      <w:marTop w:val="0"/>
      <w:marBottom w:val="0"/>
      <w:divBdr>
        <w:top w:val="none" w:sz="0" w:space="0" w:color="auto"/>
        <w:left w:val="none" w:sz="0" w:space="0" w:color="auto"/>
        <w:bottom w:val="none" w:sz="0" w:space="0" w:color="auto"/>
        <w:right w:val="none" w:sz="0" w:space="0" w:color="auto"/>
      </w:divBdr>
      <w:divsChild>
        <w:div w:id="1643534749">
          <w:marLeft w:val="0"/>
          <w:marRight w:val="0"/>
          <w:marTop w:val="0"/>
          <w:marBottom w:val="0"/>
          <w:divBdr>
            <w:top w:val="none" w:sz="0" w:space="0" w:color="auto"/>
            <w:left w:val="none" w:sz="0" w:space="0" w:color="auto"/>
            <w:bottom w:val="none" w:sz="0" w:space="0" w:color="auto"/>
            <w:right w:val="none" w:sz="0" w:space="0" w:color="auto"/>
          </w:divBdr>
          <w:divsChild>
            <w:div w:id="2071614829">
              <w:marLeft w:val="0"/>
              <w:marRight w:val="0"/>
              <w:marTop w:val="0"/>
              <w:marBottom w:val="0"/>
              <w:divBdr>
                <w:top w:val="none" w:sz="0" w:space="0" w:color="auto"/>
                <w:left w:val="none" w:sz="0" w:space="0" w:color="auto"/>
                <w:bottom w:val="none" w:sz="0" w:space="0" w:color="auto"/>
                <w:right w:val="none" w:sz="0" w:space="0" w:color="auto"/>
              </w:divBdr>
              <w:divsChild>
                <w:div w:id="781724521">
                  <w:marLeft w:val="0"/>
                  <w:marRight w:val="0"/>
                  <w:marTop w:val="0"/>
                  <w:marBottom w:val="0"/>
                  <w:divBdr>
                    <w:top w:val="none" w:sz="0" w:space="0" w:color="auto"/>
                    <w:left w:val="none" w:sz="0" w:space="0" w:color="auto"/>
                    <w:bottom w:val="none" w:sz="0" w:space="0" w:color="auto"/>
                    <w:right w:val="none" w:sz="0" w:space="0" w:color="auto"/>
                  </w:divBdr>
                  <w:divsChild>
                    <w:div w:id="7382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riigiteataja.ee/akt/dyn=115122023009&amp;id=11801202202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HXU5DPSK444F-1907963284-19745</_dlc_DocId>
    <_dlc_DocIdUrl xmlns="aff8a95a-bdca-4bd1-9f28-df5ebd643b89">
      <Url>https://kontor.rik.ee/projektid_valispartneritega/_layouts/15/DocIdRedir.aspx?ID=HXU5DPSK444F-1907963284-19745</Url>
      <Description>HXU5DPSK444F-1907963284-19745</Description>
    </_dlc_DocIdUrl>
    <Lisainfo xmlns="a73be6a9-67eb-46ae-9de8-8938dc5167a5" xsi:nil="true"/>
    <muutmisaeg xmlns="a73be6a9-67eb-46ae-9de8-8938dc5167a5" xsi:nil="true"/>
    <Valdkond xmlns="a73be6a9-67eb-46ae-9de8-8938dc5167a5"/>
    <Vastutaja xmlns="a73be6a9-67eb-46ae-9de8-8938dc5167a5">
      <UserInfo>
        <DisplayName/>
        <AccountId xsi:nil="true"/>
        <AccountType/>
      </UserInfo>
    </Vastutaja>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06D29B-A4CE-45F5-8D93-828818677373}">
  <ds:schemaRefs>
    <ds:schemaRef ds:uri="http://schemas.microsoft.com/sharepoint/v3/contenttype/forms"/>
  </ds:schemaRefs>
</ds:datastoreItem>
</file>

<file path=customXml/itemProps2.xml><?xml version="1.0" encoding="utf-8"?>
<ds:datastoreItem xmlns:ds="http://schemas.openxmlformats.org/officeDocument/2006/customXml" ds:itemID="{74C6ACD0-E5D3-4770-B07F-C2CED60204E8}">
  <ds:schemaRefs>
    <ds:schemaRef ds:uri="http://schemas.microsoft.com/office/2006/metadata/properties"/>
    <ds:schemaRef ds:uri="http://schemas.microsoft.com/office/infopath/2007/PartnerControls"/>
    <ds:schemaRef ds:uri="aff8a95a-bdca-4bd1-9f28-df5ebd643b89"/>
    <ds:schemaRef ds:uri="a73be6a9-67eb-46ae-9de8-8938dc5167a5"/>
  </ds:schemaRefs>
</ds:datastoreItem>
</file>

<file path=customXml/itemProps3.xml><?xml version="1.0" encoding="utf-8"?>
<ds:datastoreItem xmlns:ds="http://schemas.openxmlformats.org/officeDocument/2006/customXml" ds:itemID="{EB71CF00-5FB2-4C10-9215-500C92028673}">
  <ds:schemaRefs>
    <ds:schemaRef ds:uri="http://schemas.microsoft.com/sharepoint/events"/>
  </ds:schemaRefs>
</ds:datastoreItem>
</file>

<file path=customXml/itemProps4.xml><?xml version="1.0" encoding="utf-8"?>
<ds:datastoreItem xmlns:ds="http://schemas.openxmlformats.org/officeDocument/2006/customXml" ds:itemID="{7AB7EFE6-5606-4244-9BD2-825F0BECF0D3}">
  <ds:schemaRefs>
    <ds:schemaRef ds:uri="http://schemas.openxmlformats.org/officeDocument/2006/bibliography"/>
  </ds:schemaRefs>
</ds:datastoreItem>
</file>

<file path=customXml/itemProps5.xml><?xml version="1.0" encoding="utf-8"?>
<ds:datastoreItem xmlns:ds="http://schemas.openxmlformats.org/officeDocument/2006/customXml" ds:itemID="{9C8E8C55-7D55-4130-A035-4107E50F8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501</Words>
  <Characters>2912</Characters>
  <Application>Microsoft Office Word</Application>
  <DocSecurity>0</DocSecurity>
  <Lines>24</Lines>
  <Paragraphs>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Sotsiaalministeerium</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Valge</dc:creator>
  <cp:keywords/>
  <dc:description/>
  <cp:lastModifiedBy>Markus Ühtigi</cp:lastModifiedBy>
  <cp:revision>11</cp:revision>
  <cp:lastPrinted>2022-11-01T06:56:00Z</cp:lastPrinted>
  <dcterms:created xsi:type="dcterms:W3CDTF">2024-07-23T16:42:00Z</dcterms:created>
  <dcterms:modified xsi:type="dcterms:W3CDTF">2024-08-22T07:02:00Z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0x010100CC1CE044DC451747BD4055C09D9A819D</vt:lpwstr>
  </property>
  <property fmtid="{D5CDD505-2E9C-101B-9397-08002B2CF9AE}" pid="4" name="_dlc_DocIdItemGuid">
    <vt:lpwstr>08f3425d-816e-41bd-a2c8-71dfaff20155</vt:lpwstr>
  </property>
</Properties>
</file>